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B05D18"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23AA2BDF" w:rsidR="00C52DA1" w:rsidRPr="00E01925" w:rsidRDefault="0083283E" w:rsidP="00C52DA1">
            <w:pPr>
              <w:pStyle w:val="NormalArial"/>
              <w:spacing w:before="120" w:after="120"/>
            </w:pPr>
            <w:r>
              <w:t>September 19</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609EC5AB" w:rsidR="00C52DA1" w:rsidRDefault="0083283E" w:rsidP="00C52DA1">
            <w:pPr>
              <w:pStyle w:val="NormalArial"/>
              <w:spacing w:before="120" w:after="120"/>
            </w:pPr>
            <w:r>
              <w:t>Recommended Approval</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85680A" w:rsidRPr="00E01925" w14:paraId="68870429" w14:textId="77777777" w:rsidTr="00BC2D06">
        <w:trPr>
          <w:trHeight w:val="518"/>
        </w:trPr>
        <w:tc>
          <w:tcPr>
            <w:tcW w:w="2880" w:type="dxa"/>
            <w:gridSpan w:val="2"/>
            <w:shd w:val="clear" w:color="auto" w:fill="FFFFFF"/>
            <w:vAlign w:val="center"/>
          </w:tcPr>
          <w:p w14:paraId="222CC5BC" w14:textId="3729423F" w:rsidR="0085680A" w:rsidRDefault="0085680A" w:rsidP="0085680A">
            <w:pPr>
              <w:pStyle w:val="Header"/>
            </w:pPr>
            <w:r>
              <w:t>Estimated Impacts</w:t>
            </w:r>
          </w:p>
        </w:tc>
        <w:tc>
          <w:tcPr>
            <w:tcW w:w="7560" w:type="dxa"/>
            <w:gridSpan w:val="2"/>
            <w:vAlign w:val="center"/>
          </w:tcPr>
          <w:p w14:paraId="44DF4972" w14:textId="77777777" w:rsidR="0085680A" w:rsidRDefault="0085680A" w:rsidP="0085680A">
            <w:pPr>
              <w:pStyle w:val="NormalArial"/>
              <w:spacing w:before="120" w:after="120"/>
            </w:pPr>
            <w:r>
              <w:t xml:space="preserve">Cost/Budgetary:  None  </w:t>
            </w:r>
          </w:p>
          <w:p w14:paraId="2AAA763E" w14:textId="034A6F83" w:rsidR="0085680A" w:rsidRDefault="0085680A" w:rsidP="0085680A">
            <w:pPr>
              <w:pStyle w:val="NormalArial"/>
              <w:spacing w:before="120" w:after="120"/>
            </w:pPr>
            <w:r>
              <w:t>Project Duration:  No</w:t>
            </w:r>
            <w:r w:rsidR="00EA39A9">
              <w:t xml:space="preserve"> project required</w:t>
            </w:r>
            <w:r>
              <w:t xml:space="preserve"> </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07D5C305" w:rsidR="00C52DA1" w:rsidRDefault="00FE67D5" w:rsidP="00C52DA1">
            <w:pPr>
              <w:pStyle w:val="NormalArial"/>
              <w:spacing w:before="120" w:after="120"/>
            </w:pPr>
            <w:r>
              <w:t>The f</w:t>
            </w:r>
            <w:r w:rsidR="0085680A">
              <w:t>irst of the month following Public Utility Commission of Texas (PUCT) approval</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226725">
            <w:pPr>
              <w:pStyle w:val="Header"/>
              <w:spacing w:before="120" w:after="120"/>
            </w:pPr>
            <w:r>
              <w:t>Priority and Rank Assigned</w:t>
            </w:r>
          </w:p>
        </w:tc>
        <w:tc>
          <w:tcPr>
            <w:tcW w:w="7560" w:type="dxa"/>
            <w:gridSpan w:val="2"/>
            <w:tcBorders>
              <w:top w:val="single" w:sz="4" w:space="0" w:color="auto"/>
            </w:tcBorders>
            <w:vAlign w:val="center"/>
          </w:tcPr>
          <w:p w14:paraId="7B08BCA4" w14:textId="6DAE675F" w:rsidR="00C52DA1" w:rsidRPr="00FB509B" w:rsidRDefault="0085680A" w:rsidP="00C52DA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2672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2672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proofErr w:type="gramStart"/>
            <w:r w:rsidRPr="00D3226A">
              <w:t>zeroed out</w:t>
            </w:r>
            <w:proofErr w:type="gramEnd"/>
            <w:r w:rsidRPr="00D3226A">
              <w:t xml:space="preserve"> values </w:t>
            </w:r>
            <w:r>
              <w:t>being included in the calculation of the</w:t>
            </w:r>
            <w:r w:rsidRPr="00D3226A">
              <w:t xml:space="preserve"> </w:t>
            </w:r>
            <w:proofErr w:type="spellStart"/>
            <w:r w:rsidRPr="002D2A48">
              <w:rPr>
                <w:i/>
                <w:iCs/>
              </w:rPr>
              <w:t>dp</w:t>
            </w:r>
            <w:r w:rsidRPr="002D2A48">
              <w:rPr>
                <w:i/>
                <w:iCs/>
                <w:vertAlign w:val="superscript"/>
              </w:rPr>
              <w:t>th</w:t>
            </w:r>
            <w:proofErr w:type="spellEnd"/>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11704601"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5A9C971A" w:rsidR="008844A6" w:rsidRPr="00BD53C5" w:rsidRDefault="008844A6" w:rsidP="008844A6">
            <w:pPr>
              <w:pStyle w:val="NormalArial"/>
              <w:tabs>
                <w:tab w:val="left" w:pos="432"/>
              </w:tabs>
              <w:spacing w:before="120"/>
              <w:ind w:left="432" w:hanging="432"/>
              <w:rPr>
                <w:rFonts w:cs="Arial"/>
                <w:color w:val="000000"/>
              </w:rPr>
            </w:pPr>
            <w:r w:rsidRPr="00CD242D">
              <w:lastRenderedPageBreak/>
              <w:object w:dxaOrig="225" w:dyaOrig="225" w14:anchorId="6C7FA81A">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39BD9B12"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3BDA0A70" w:rsidR="008844A6" w:rsidRDefault="008844A6" w:rsidP="008844A6">
            <w:pPr>
              <w:pStyle w:val="NormalArial"/>
              <w:spacing w:before="120"/>
              <w:rPr>
                <w:iCs/>
                <w:kern w:val="24"/>
              </w:rPr>
            </w:pPr>
            <w:r w:rsidRPr="006629C8">
              <w:object w:dxaOrig="225" w:dyaOrig="225" w14:anchorId="38CC1396">
                <v:shape id="_x0000_i1053" type="#_x0000_t75" style="width:15.6pt;height:15pt" o:ole="">
                  <v:imagedata r:id="rId16" o:title=""/>
                </v:shape>
                <w:control r:id="rId17" w:name="TextBox13" w:shapeid="_x0000_i1053"/>
              </w:object>
            </w:r>
            <w:r w:rsidRPr="006629C8">
              <w:t xml:space="preserve">  </w:t>
            </w:r>
            <w:r w:rsidR="000D42A1" w:rsidRPr="00344591">
              <w:rPr>
                <w:iCs/>
                <w:kern w:val="24"/>
              </w:rPr>
              <w:t>General system and/or process improvement(s)</w:t>
            </w:r>
          </w:p>
          <w:p w14:paraId="226B783F" w14:textId="774D5A22" w:rsidR="008844A6" w:rsidRDefault="008844A6" w:rsidP="008844A6">
            <w:pPr>
              <w:pStyle w:val="NormalArial"/>
              <w:spacing w:before="120"/>
              <w:rPr>
                <w:iCs/>
                <w:kern w:val="24"/>
              </w:rPr>
            </w:pPr>
            <w:r w:rsidRPr="006629C8">
              <w:object w:dxaOrig="225" w:dyaOrig="225" w14:anchorId="08184560">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0FF0D5B1" w14:textId="706B3A5D" w:rsidR="008844A6" w:rsidRPr="00CD242D" w:rsidRDefault="008844A6" w:rsidP="008844A6">
            <w:pPr>
              <w:pStyle w:val="NormalArial"/>
              <w:spacing w:before="120"/>
              <w:rPr>
                <w:rFonts w:cs="Arial"/>
                <w:color w:val="000000"/>
              </w:rPr>
            </w:pPr>
            <w:r w:rsidRPr="006629C8">
              <w:object w:dxaOrig="225" w:dyaOrig="225" w14:anchorId="262A2C39">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 xml:space="preserve">table NPRR1215 and refer the issue to the Credit Finance </w:t>
            </w:r>
            <w:proofErr w:type="gramStart"/>
            <w:r w:rsidR="009E02FB">
              <w:t>Sub Group</w:t>
            </w:r>
            <w:proofErr w:type="gramEnd"/>
            <w:r w:rsidR="009E02FB">
              <w:t xml:space="preserve"> (CFSG)</w:t>
            </w:r>
            <w:r>
              <w:t>.  All Market Segments participated in the vote.</w:t>
            </w:r>
          </w:p>
          <w:p w14:paraId="00DF3646" w14:textId="77777777" w:rsidR="00C40F1B" w:rsidRDefault="00C40F1B" w:rsidP="0005304C">
            <w:pPr>
              <w:pStyle w:val="NormalArial"/>
              <w:spacing w:before="120" w:after="120"/>
            </w:pPr>
            <w:r>
              <w:t>On 5/9/24, PRS voted unanimously to recommend approval of NPRR1215 as amended by the 4/12/24 ERCOT comments.  All Market Segments participated in the vote.</w:t>
            </w:r>
          </w:p>
          <w:p w14:paraId="409FA8F6" w14:textId="1F523B1B" w:rsidR="0085680A" w:rsidRPr="00E618BD" w:rsidRDefault="0085680A" w:rsidP="0005304C">
            <w:pPr>
              <w:pStyle w:val="NormalArial"/>
              <w:spacing w:before="120" w:after="120"/>
            </w:pPr>
            <w:r>
              <w:t xml:space="preserve">On 6/13/24, PRS voted unanimously to </w:t>
            </w:r>
            <w:r w:rsidRPr="0085680A">
              <w:t>endorse and forward to TAC the 5/9/24 PRS Report and 1/23/24 Impact Analysis for NPRR1215</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12B581B0" w14:textId="77777777" w:rsidR="00C40F1B" w:rsidRDefault="00C40F1B" w:rsidP="0005304C">
            <w:pPr>
              <w:pStyle w:val="NormalArial"/>
              <w:spacing w:before="120" w:after="120"/>
            </w:pPr>
            <w:r>
              <w:t>On 5/9/24, participants noted the CFSG endorsement of the 4/12/24 ERCOT comments.</w:t>
            </w:r>
          </w:p>
          <w:p w14:paraId="5E9DD1F2" w14:textId="52D72E4A" w:rsidR="0085680A" w:rsidRPr="00E618BD" w:rsidRDefault="0085680A" w:rsidP="0005304C">
            <w:pPr>
              <w:pStyle w:val="NormalArial"/>
              <w:spacing w:before="120" w:after="120"/>
            </w:pPr>
            <w:r>
              <w:t>On 6/13/24, there was no discussion.</w:t>
            </w:r>
          </w:p>
        </w:tc>
      </w:tr>
      <w:tr w:rsidR="00D90634" w:rsidRPr="00E618BD" w14:paraId="2A3FDCAE"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F022D7" w14:textId="6B674833" w:rsidR="00D90634" w:rsidRPr="00450880" w:rsidRDefault="00D90634" w:rsidP="00D9063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BEF96" w14:textId="77777777" w:rsidR="00D90634" w:rsidRDefault="00D90634" w:rsidP="00D90634">
            <w:pPr>
              <w:pStyle w:val="NormalArial"/>
              <w:spacing w:before="120" w:after="120"/>
            </w:pPr>
            <w:r>
              <w:t>On 6/24/24, TAC voted unanimously to recommend approval of NPRR1215 as recommended by PRS in the 6/13/24 PRS Report.  All Market Segments participated in the vote.</w:t>
            </w:r>
          </w:p>
          <w:p w14:paraId="4AB09A40" w14:textId="77777777" w:rsidR="003674E9" w:rsidRDefault="003674E9" w:rsidP="00D90634">
            <w:pPr>
              <w:pStyle w:val="NormalArial"/>
              <w:spacing w:before="120" w:after="120"/>
            </w:pPr>
            <w:r>
              <w:t>On 8/28/24, TAC voted unanimously to table NPRR1215.  All Market Segments participated in the vote.</w:t>
            </w:r>
          </w:p>
          <w:p w14:paraId="427554B8" w14:textId="2EA903BF" w:rsidR="0083283E" w:rsidRDefault="0083283E" w:rsidP="00D90634">
            <w:pPr>
              <w:pStyle w:val="NormalArial"/>
              <w:spacing w:before="120" w:after="120"/>
            </w:pPr>
            <w:r>
              <w:t>On 9/19/24, TAC voted unanimously to recommend approval of NPRR1215 as recommended by TAC in the 6/24/24 TAC Report as amended by the 8/1/24 ERCOT comments as revised by TAC.  All Market Segments participated in the vote.</w:t>
            </w:r>
          </w:p>
        </w:tc>
      </w:tr>
      <w:tr w:rsidR="00D90634" w:rsidRPr="00E618BD" w14:paraId="2EDD410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2556C7" w14:textId="49B6A7EE" w:rsidR="00D90634" w:rsidRPr="00450880" w:rsidRDefault="00D90634" w:rsidP="00D9063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FE7" w14:textId="77777777" w:rsidR="00D90634" w:rsidRDefault="00D90634" w:rsidP="00D90634">
            <w:pPr>
              <w:pStyle w:val="NormalArial"/>
              <w:spacing w:before="120" w:after="120"/>
              <w:rPr>
                <w:iCs/>
                <w:kern w:val="24"/>
              </w:rPr>
            </w:pPr>
            <w:r>
              <w:t>On 6/24/24, there was no additional discussion beyond TAC review of the items below</w:t>
            </w:r>
            <w:r w:rsidRPr="001B22EC">
              <w:rPr>
                <w:iCs/>
                <w:kern w:val="24"/>
              </w:rPr>
              <w:t>.</w:t>
            </w:r>
          </w:p>
          <w:p w14:paraId="1F189F56" w14:textId="77777777" w:rsidR="003674E9" w:rsidRDefault="003674E9" w:rsidP="00D90634">
            <w:pPr>
              <w:pStyle w:val="NormalArial"/>
              <w:spacing w:before="120" w:after="120"/>
              <w:rPr>
                <w:iCs/>
                <w:kern w:val="24"/>
              </w:rPr>
            </w:pPr>
            <w:r>
              <w:rPr>
                <w:iCs/>
                <w:kern w:val="24"/>
              </w:rPr>
              <w:t>On 8/28/24, ERCOT Staff reviewed the 8/1/24 ERCOT comments and requested tabling of NPRR1215 for additional time to review questions raised by stakeholders which might require additional revisions to NPRR1215.</w:t>
            </w:r>
          </w:p>
          <w:p w14:paraId="667EF080" w14:textId="2E64B045" w:rsidR="0083283E" w:rsidRDefault="0083283E" w:rsidP="00D90634">
            <w:pPr>
              <w:pStyle w:val="NormalArial"/>
              <w:spacing w:before="120" w:after="120"/>
            </w:pPr>
            <w:r>
              <w:rPr>
                <w:iCs/>
                <w:kern w:val="24"/>
              </w:rPr>
              <w:t xml:space="preserve">On 9/19/24, participants reviewed the 8/1/24 ERCOT comments and a desktop edit to clarify verbiage within paragraph (6)(e) of Section 4.4.10. </w:t>
            </w:r>
          </w:p>
        </w:tc>
      </w:tr>
      <w:tr w:rsidR="00D90634" w:rsidRPr="00E618BD" w14:paraId="5405C33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E6D099" w14:textId="7F8C0B18" w:rsidR="00D90634" w:rsidRPr="00450880" w:rsidRDefault="00D90634" w:rsidP="00D90634">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A93D3" w14:textId="000F171E" w:rsidR="00D90634" w:rsidRPr="00246274" w:rsidRDefault="00D90634" w:rsidP="00D90634">
            <w:pPr>
              <w:pStyle w:val="NormalArial"/>
              <w:spacing w:before="120"/>
            </w:pPr>
            <w:r w:rsidRPr="00246274">
              <w:object w:dxaOrig="225" w:dyaOrig="225" w14:anchorId="3A928989">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605C38A" w14:textId="7936E3F8" w:rsidR="00D90634" w:rsidRPr="00246274" w:rsidRDefault="00D90634" w:rsidP="00D90634">
            <w:pPr>
              <w:pStyle w:val="NormalArial"/>
              <w:spacing w:before="120"/>
            </w:pPr>
            <w:r w:rsidRPr="00246274">
              <w:object w:dxaOrig="225" w:dyaOrig="225" w14:anchorId="22B32350">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562B86AF" w14:textId="4F74CB61" w:rsidR="00D90634" w:rsidRPr="00246274" w:rsidRDefault="00D90634" w:rsidP="00D90634">
            <w:pPr>
              <w:pStyle w:val="NormalArial"/>
              <w:spacing w:before="120"/>
            </w:pPr>
            <w:r w:rsidRPr="00246274">
              <w:object w:dxaOrig="225" w:dyaOrig="225" w14:anchorId="4D5E8609">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EDAC3A9" w14:textId="589051AB" w:rsidR="00D90634" w:rsidRPr="00246274" w:rsidRDefault="00D90634" w:rsidP="00D90634">
            <w:pPr>
              <w:pStyle w:val="NormalArial"/>
              <w:spacing w:before="120"/>
            </w:pPr>
            <w:r w:rsidRPr="00246274">
              <w:object w:dxaOrig="225" w:dyaOrig="225" w14:anchorId="3E48D62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45DD40A5" w14:textId="333A3900" w:rsidR="00D90634" w:rsidRDefault="00D90634" w:rsidP="00D90634">
            <w:pPr>
              <w:pStyle w:val="NormalArial"/>
              <w:spacing w:before="120" w:after="120"/>
            </w:pPr>
            <w:r w:rsidRPr="00246274">
              <w:object w:dxaOrig="225" w:dyaOrig="225" w14:anchorId="0B4D13BB">
                <v:shape id="_x0000_i1067" type="#_x0000_t75" style="width:15.6pt;height:15pt" o:ole="">
                  <v:imagedata r:id="rId9" o:title=""/>
                </v:shape>
                <w:control r:id="rId28" w:name="TextBox141" w:shapeid="_x0000_i1067"/>
              </w:object>
            </w:r>
            <w:r w:rsidRPr="00246274">
              <w:t xml:space="preserve"> Other: (explain)</w:t>
            </w:r>
          </w:p>
        </w:tc>
      </w:tr>
      <w:tr w:rsidR="00262B4E" w:rsidRPr="00E618BD" w14:paraId="7EF66EF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E9B9CE" w14:textId="7DE54DA4" w:rsidR="00262B4E" w:rsidRDefault="00262B4E" w:rsidP="00262B4E">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8A0534" w14:textId="0590CCA6" w:rsidR="00262B4E" w:rsidRPr="00246274" w:rsidRDefault="00262B4E" w:rsidP="00262B4E">
            <w:pPr>
              <w:pStyle w:val="NormalArial"/>
              <w:spacing w:before="120" w:after="120"/>
            </w:pPr>
            <w:r>
              <w:t>On 8/20/24, the ERCOT Board voted unanimously to re</w:t>
            </w:r>
            <w:r w:rsidR="00EC304B">
              <w:t>mand NPRR1215 to TAC</w:t>
            </w:r>
            <w:r>
              <w:t>.</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lastRenderedPageBreak/>
              <w:t>Credit Review</w:t>
            </w:r>
          </w:p>
        </w:tc>
        <w:tc>
          <w:tcPr>
            <w:tcW w:w="7560" w:type="dxa"/>
            <w:vAlign w:val="center"/>
          </w:tcPr>
          <w:p w14:paraId="3E3E14B0" w14:textId="393A8D01" w:rsidR="00C52DA1" w:rsidRPr="00550B01" w:rsidRDefault="00416447" w:rsidP="0005304C">
            <w:pPr>
              <w:pStyle w:val="NormalArial"/>
              <w:spacing w:before="120" w:after="120"/>
              <w:ind w:hanging="2"/>
            </w:pPr>
            <w:r w:rsidRPr="00416447">
              <w:t>ERCOT Credit Staff and CFSG have reviewed NPRR1215 and do not believe that it requires changes to credit monitoring activity or the calculation of liability.</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2F5D5A46" w:rsidR="00C52DA1" w:rsidRPr="00F6614D" w:rsidRDefault="00D90634" w:rsidP="0005304C">
            <w:pPr>
              <w:pStyle w:val="NormalArial"/>
              <w:spacing w:before="120" w:after="120"/>
              <w:ind w:hanging="2"/>
              <w:rPr>
                <w:b/>
                <w:bCs/>
              </w:rPr>
            </w:pPr>
            <w:r>
              <w:t>IMM has no opinion on NPRR1215.</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2D06C150" w:rsidR="00C52DA1" w:rsidRPr="00F6614D" w:rsidRDefault="0085680A" w:rsidP="0005304C">
            <w:pPr>
              <w:pStyle w:val="NormalArial"/>
              <w:spacing w:before="120" w:after="120"/>
              <w:ind w:hanging="2"/>
              <w:rPr>
                <w:b/>
                <w:bCs/>
              </w:rPr>
            </w:pPr>
            <w:r w:rsidRPr="0085680A">
              <w:t>ERCOT supports approval of NPRR1215.</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25A00DC" w:rsidR="00C52DA1" w:rsidRPr="00F6614D" w:rsidRDefault="0085680A" w:rsidP="0005304C">
            <w:pPr>
              <w:pStyle w:val="NormalArial"/>
              <w:spacing w:before="120" w:after="120"/>
              <w:ind w:hanging="2"/>
              <w:rPr>
                <w:b/>
                <w:bCs/>
              </w:rPr>
            </w:pPr>
            <w:r w:rsidRPr="0085680A">
              <w:t>ERCOT Staff has reviewed NPRR1215 and believes the market impact for NPRR1215 is to clarify how ERCOT calculates credit exposure for bids and offers in the DAM.</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B05D18">
            <w:pPr>
              <w:pStyle w:val="NormalArial"/>
            </w:pPr>
            <w:hyperlink r:id="rId29" w:history="1">
              <w:r w:rsidR="00A55F05" w:rsidRPr="00E14170">
                <w:rPr>
                  <w:rStyle w:val="Hyperlink"/>
                </w:rPr>
                <w:t>Curry.Holden@ercot.com</w:t>
              </w:r>
            </w:hyperlink>
            <w:r w:rsidR="00A55F05">
              <w:t xml:space="preserve"> / </w:t>
            </w:r>
            <w:hyperlink r:id="rId30"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B05D18">
            <w:pPr>
              <w:pStyle w:val="NormalArial"/>
            </w:pPr>
            <w:hyperlink r:id="rId31"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r w:rsidR="00EC304B" w14:paraId="4FB4BCB4"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156DCF" w14:textId="417948B4" w:rsidR="00EC304B" w:rsidRDefault="00EC304B" w:rsidP="0005304C">
            <w:pPr>
              <w:pStyle w:val="Header"/>
              <w:rPr>
                <w:b w:val="0"/>
                <w:bCs w:val="0"/>
              </w:rPr>
            </w:pPr>
            <w:r>
              <w:rPr>
                <w:b w:val="0"/>
                <w:bCs w:val="0"/>
              </w:rPr>
              <w:t>ERCOT 080124</w:t>
            </w:r>
          </w:p>
        </w:tc>
        <w:tc>
          <w:tcPr>
            <w:tcW w:w="7560" w:type="dxa"/>
            <w:tcBorders>
              <w:top w:val="single" w:sz="4" w:space="0" w:color="auto"/>
              <w:left w:val="single" w:sz="4" w:space="0" w:color="auto"/>
              <w:bottom w:val="single" w:sz="4" w:space="0" w:color="auto"/>
              <w:right w:val="single" w:sz="4" w:space="0" w:color="auto"/>
            </w:tcBorders>
            <w:vAlign w:val="center"/>
          </w:tcPr>
          <w:p w14:paraId="7C226CCC" w14:textId="1E7B8741" w:rsidR="00EC304B" w:rsidRDefault="00EC304B" w:rsidP="0005304C">
            <w:pPr>
              <w:pStyle w:val="NormalArial"/>
              <w:spacing w:before="120" w:after="120"/>
              <w:ind w:hanging="2"/>
            </w:pPr>
            <w:r>
              <w:t xml:space="preserve">Proposed corrections to the </w:t>
            </w:r>
            <w:r w:rsidR="00EA39A9">
              <w:t>6/24/24 TAC Report</w:t>
            </w:r>
            <w:r>
              <w:t xml:space="preserve"> and requested the </w:t>
            </w:r>
            <w:r w:rsidR="00EA39A9">
              <w:t xml:space="preserve">ERCOT </w:t>
            </w:r>
            <w:r>
              <w:t>Board remand NPRR1215 to TAC for additional review</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lastRenderedPageBreak/>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6D5256C6" w14:textId="77777777" w:rsidR="0083283E" w:rsidRPr="008A75BA" w:rsidRDefault="0083283E" w:rsidP="0083283E">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0AD7D455" w14:textId="77777777" w:rsidR="0083283E" w:rsidRPr="008A75BA" w:rsidRDefault="0083283E" w:rsidP="0083283E">
      <w:pPr>
        <w:tabs>
          <w:tab w:val="left" w:pos="720"/>
        </w:tabs>
        <w:spacing w:after="240"/>
        <w:ind w:left="720" w:hanging="720"/>
      </w:pPr>
      <w:r w:rsidRPr="008A75BA">
        <w:t>(2)</w:t>
      </w:r>
      <w:r w:rsidRPr="008A75BA">
        <w:tab/>
        <w:t xml:space="preserve">DAM bids and offers of all QSEs of the </w:t>
      </w:r>
      <w:proofErr w:type="gramStart"/>
      <w:r w:rsidRPr="008A75BA">
        <w:t>Counter-Party</w:t>
      </w:r>
      <w:proofErr w:type="gramEnd"/>
      <w:r w:rsidRPr="008A75BA">
        <w:t xml:space="preserve"> are accepted in the order submitted while ensuring that the credit exposure from accepted bids and offers do not exceed the Counter-Party’s credit limit for DAM participation. </w:t>
      </w:r>
    </w:p>
    <w:p w14:paraId="14F971A9" w14:textId="77777777" w:rsidR="0083283E" w:rsidRPr="008A75BA" w:rsidRDefault="0083283E" w:rsidP="0083283E">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408A1D63" w14:textId="77777777" w:rsidR="0083283E" w:rsidRPr="008A75BA" w:rsidRDefault="0083283E" w:rsidP="0083283E">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rsidRPr="008A75BA">
        <w:t>Counter-Party’s</w:t>
      </w:r>
      <w:proofErr w:type="gramEnd"/>
      <w:r w:rsidRPr="008A75BA">
        <w:t xml:space="preserve"> QSE’s limit and that such resubmission occurs prior to 1000 of the Operating Day. </w:t>
      </w:r>
    </w:p>
    <w:p w14:paraId="0D963343" w14:textId="77777777" w:rsidR="0083283E" w:rsidRPr="008A75BA" w:rsidRDefault="0083283E" w:rsidP="0083283E">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56395214" w14:textId="77777777" w:rsidR="0083283E" w:rsidRPr="008A75BA" w:rsidRDefault="0083283E" w:rsidP="0083283E">
      <w:pPr>
        <w:tabs>
          <w:tab w:val="left" w:pos="720"/>
        </w:tabs>
        <w:spacing w:after="240"/>
        <w:ind w:left="720" w:hanging="720"/>
      </w:pPr>
      <w:r w:rsidRPr="008A75BA">
        <w:t>(6)</w:t>
      </w:r>
      <w:r w:rsidRPr="008A75BA">
        <w:tab/>
        <w:t xml:space="preserve">ERCOT shall calculate credit exposure for bids and offers in the DAM as follows: </w:t>
      </w:r>
    </w:p>
    <w:p w14:paraId="700EA0B4" w14:textId="77777777" w:rsidR="0083283E" w:rsidRPr="008A75BA" w:rsidRDefault="0083283E" w:rsidP="0083283E">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7C38189E" w14:textId="77777777" w:rsidR="0083283E" w:rsidRPr="008A75BA" w:rsidRDefault="0083283E" w:rsidP="0083283E">
      <w:pPr>
        <w:spacing w:after="240"/>
        <w:ind w:left="2160" w:hanging="720"/>
      </w:pPr>
      <w:r w:rsidRPr="008A75BA">
        <w:t>(i)</w:t>
      </w:r>
      <w:r w:rsidRPr="008A75BA">
        <w:tab/>
        <w:t>If the price of the DAM Energy Bid is less than or equal to zero, the bid exposure price for that quantity will equal zero.</w:t>
      </w:r>
    </w:p>
    <w:p w14:paraId="0F154FBA" w14:textId="77777777" w:rsidR="0083283E" w:rsidRPr="008A75BA" w:rsidRDefault="0083283E" w:rsidP="0083283E">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3FA03C75" w14:textId="77777777" w:rsidR="0083283E" w:rsidRPr="008A75BA" w:rsidRDefault="0083283E" w:rsidP="0083283E">
      <w:pPr>
        <w:spacing w:after="240"/>
        <w:ind w:left="2880" w:hanging="720"/>
        <w:rPr>
          <w:szCs w:val="20"/>
        </w:rPr>
      </w:pPr>
      <w:r w:rsidRPr="008A75BA">
        <w:rPr>
          <w:szCs w:val="20"/>
        </w:rPr>
        <w:t>(A)</w:t>
      </w:r>
      <w:r w:rsidRPr="008A75BA">
        <w:rPr>
          <w:szCs w:val="20"/>
        </w:rPr>
        <w:tab/>
        <w:t>The lesser of:</w:t>
      </w:r>
    </w:p>
    <w:p w14:paraId="013C1C97" w14:textId="77777777" w:rsidR="0083283E" w:rsidRPr="008A75BA" w:rsidRDefault="0083283E" w:rsidP="0083283E">
      <w:pPr>
        <w:spacing w:after="240"/>
        <w:ind w:left="3600" w:hanging="720"/>
        <w:rPr>
          <w:szCs w:val="20"/>
        </w:rPr>
      </w:pPr>
      <w:r w:rsidRPr="008A75BA">
        <w:rPr>
          <w:szCs w:val="20"/>
        </w:rPr>
        <w:lastRenderedPageBreak/>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7A21764A" w14:textId="77777777" w:rsidR="0083283E" w:rsidRPr="008A75BA" w:rsidRDefault="0083283E" w:rsidP="0083283E">
      <w:pPr>
        <w:spacing w:after="240"/>
        <w:ind w:left="3600" w:hanging="720"/>
        <w:rPr>
          <w:szCs w:val="20"/>
        </w:rPr>
      </w:pPr>
      <w:r w:rsidRPr="008A75BA">
        <w:rPr>
          <w:szCs w:val="20"/>
        </w:rPr>
        <w:t>(2)</w:t>
      </w:r>
      <w:r w:rsidRPr="008A75BA">
        <w:rPr>
          <w:szCs w:val="20"/>
        </w:rPr>
        <w:tab/>
        <w:t>The bid price.</w:t>
      </w:r>
    </w:p>
    <w:p w14:paraId="70C3DFE1" w14:textId="77777777" w:rsidR="0083283E" w:rsidRPr="008A75BA" w:rsidRDefault="0083283E" w:rsidP="0083283E">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2570AECE" w14:textId="77777777" w:rsidR="0083283E" w:rsidRPr="008A75BA" w:rsidRDefault="0083283E" w:rsidP="0083283E">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EEED63F" w14:textId="77777777" w:rsidR="0083283E" w:rsidRPr="008A75BA" w:rsidDel="001D4FB9" w:rsidRDefault="0083283E" w:rsidP="0083283E">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5B9E1EAE" w14:textId="77777777" w:rsidR="0083283E" w:rsidRPr="008A75BA" w:rsidDel="001D4FB9" w:rsidRDefault="0083283E" w:rsidP="0083283E">
      <w:pPr>
        <w:ind w:left="2880" w:firstLine="720"/>
        <w:rPr>
          <w:del w:id="4" w:author="ERCOT 041224" w:date="2024-04-09T16:27:00Z"/>
        </w:rPr>
      </w:pPr>
    </w:p>
    <w:p w14:paraId="5C0BD359" w14:textId="77777777" w:rsidR="0083283E" w:rsidRPr="008A75BA" w:rsidDel="001D4FB9" w:rsidRDefault="0083283E" w:rsidP="0083283E">
      <w:pPr>
        <w:ind w:left="2880" w:firstLine="720"/>
        <w:rPr>
          <w:del w:id="5" w:author="ERCOT 041224" w:date="2024-04-09T16:27:00Z"/>
        </w:rPr>
      </w:pPr>
      <w:del w:id="6"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4CB7EAE0" w14:textId="77777777" w:rsidR="0083283E" w:rsidRPr="008A75BA" w:rsidDel="001D4FB9" w:rsidRDefault="0083283E" w:rsidP="0083283E">
      <w:pPr>
        <w:ind w:left="2160"/>
        <w:rPr>
          <w:del w:id="7" w:author="ERCOT 041224" w:date="2024-04-09T16:27:00Z"/>
        </w:rPr>
      </w:pPr>
    </w:p>
    <w:p w14:paraId="46BA82A5" w14:textId="77777777" w:rsidR="0083283E" w:rsidRDefault="0083283E" w:rsidP="0083283E">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w:t>
        </w:r>
      </w:ins>
      <w:ins w:id="36" w:author="ERCOT 080124" w:date="2024-08-01T14:38:00Z">
        <w:r>
          <w:t>)</w:t>
        </w:r>
      </w:ins>
      <w:ins w:id="37" w:author="ERCOT 041224" w:date="2024-04-09T16:26:00Z">
        <w:r>
          <w:t xml:space="preserve">]] </w:t>
        </w:r>
      </w:ins>
    </w:p>
    <w:p w14:paraId="7C32C3A9" w14:textId="77777777" w:rsidR="0083283E" w:rsidRDefault="0083283E" w:rsidP="0083283E">
      <w:pPr>
        <w:spacing w:after="240"/>
        <w:ind w:left="3600"/>
        <w:rPr>
          <w:ins w:id="38" w:author="ERCOT 041224" w:date="2024-04-09T16:26:00Z"/>
        </w:rPr>
      </w:pPr>
      <w:ins w:id="39"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40" w:author="ERCOT 041224" w:date="2024-04-09T16:26:00Z">
                <w:rPr>
                  <w:rFonts w:ascii="Cambria Math" w:hAnsi="Cambria Math"/>
                </w:rPr>
              </w:ins>
            </m:ctrlPr>
          </m:naryPr>
          <m:sub>
            <m:r>
              <w:ins w:id="41" w:author="ERCOT 041224" w:date="2024-04-09T16:26:00Z">
                <w:rPr>
                  <w:rFonts w:ascii="Cambria Math" w:hAnsi="Cambria Math"/>
                </w:rPr>
                <m:t>p</m:t>
              </w:ins>
            </m:r>
          </m:sub>
          <m:sup>
            <m:r>
              <w:ins w:id="42" w:author="ERCOT 041224" w:date="2024-04-09T16:26:00Z">
                <w:rPr>
                  <w:rFonts w:ascii="Cambria Math" w:hAnsi="Cambria Math"/>
                </w:rPr>
                <m:t xml:space="preserve"> </m:t>
              </w:ins>
            </m:r>
          </m:sup>
          <m:e>
            <m:r>
              <w:ins w:id="43" w:author="ERCOT 041224" w:date="2024-04-09T16:26:00Z">
                <w:rPr>
                  <w:rFonts w:ascii="Cambria Math" w:hAnsi="Cambria Math"/>
                </w:rPr>
                <m:t xml:space="preserve"> </m:t>
              </w:ins>
            </m:r>
          </m:e>
        </m:nary>
      </m:oMath>
      <w:ins w:id="44" w:author="ERCOT 041224" w:date="2024-04-09T16:26:00Z">
        <w:r>
          <w:t>(</w:t>
        </w:r>
        <w:r>
          <w:rPr>
            <w:color w:val="000000"/>
          </w:rPr>
          <w:t>DAM EOB Cleared</w:t>
        </w:r>
        <w:r>
          <w:rPr>
            <w:i/>
            <w:vertAlign w:val="subscript"/>
          </w:rPr>
          <w:t xml:space="preserve"> h,</w:t>
        </w:r>
      </w:ins>
      <w:ins w:id="45" w:author="ERCOT 041224" w:date="2024-04-09T16:37:00Z">
        <w:r>
          <w:rPr>
            <w:i/>
            <w:vertAlign w:val="subscript"/>
          </w:rPr>
          <w:t xml:space="preserve"> </w:t>
        </w:r>
      </w:ins>
      <w:ins w:id="46" w:author="ERCOT 041224" w:date="2024-04-09T16:26:00Z">
        <w:r>
          <w:rPr>
            <w:i/>
            <w:vertAlign w:val="subscript"/>
          </w:rPr>
          <w:t>p</w:t>
        </w:r>
        <w:r>
          <w:rPr>
            <w:i/>
          </w:rPr>
          <w:t xml:space="preserve"> </w:t>
        </w:r>
        <w:r>
          <w:rPr>
            <w:color w:val="000000"/>
          </w:rPr>
          <w:t>* DASPP</w:t>
        </w:r>
        <w:r>
          <w:rPr>
            <w:i/>
            <w:vertAlign w:val="subscript"/>
          </w:rPr>
          <w:t xml:space="preserve"> h,</w:t>
        </w:r>
      </w:ins>
      <w:ins w:id="47" w:author="ERCOT 041224" w:date="2024-04-09T16:36:00Z">
        <w:r>
          <w:rPr>
            <w:i/>
            <w:vertAlign w:val="subscript"/>
          </w:rPr>
          <w:t xml:space="preserve"> </w:t>
        </w:r>
      </w:ins>
      <w:ins w:id="48" w:author="ERCOT 041224" w:date="2024-04-09T16:26:00Z">
        <w:r>
          <w:rPr>
            <w:i/>
            <w:vertAlign w:val="subscript"/>
          </w:rPr>
          <w:t xml:space="preserve">p </w:t>
        </w:r>
        <w:r>
          <w:t>) = 0</w:t>
        </w:r>
      </w:ins>
    </w:p>
    <w:p w14:paraId="428934CA" w14:textId="77777777" w:rsidR="0083283E" w:rsidRDefault="0083283E" w:rsidP="0083283E">
      <w:pPr>
        <w:rPr>
          <w:ins w:id="49" w:author="ERCOT 041224" w:date="2024-04-09T16:28:00Z"/>
        </w:rPr>
      </w:pPr>
      <w:ins w:id="50"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83283E" w14:paraId="22D25EFF" w14:textId="77777777" w:rsidTr="00F66C87">
        <w:trPr>
          <w:cantSplit/>
          <w:tblHeader/>
          <w:ins w:id="51" w:author="ERCOT 041224" w:date="2024-04-09T16:28:00Z"/>
        </w:trPr>
        <w:tc>
          <w:tcPr>
            <w:tcW w:w="1201" w:type="pct"/>
          </w:tcPr>
          <w:p w14:paraId="24BAEFBE" w14:textId="77777777" w:rsidR="0083283E" w:rsidRDefault="0083283E" w:rsidP="00F66C87">
            <w:pPr>
              <w:pStyle w:val="TableHead"/>
              <w:rPr>
                <w:ins w:id="52" w:author="ERCOT 041224" w:date="2024-04-09T16:28:00Z"/>
              </w:rPr>
            </w:pPr>
            <w:ins w:id="53" w:author="ERCOT 041224" w:date="2024-04-09T16:28:00Z">
              <w:r>
                <w:t>Variable</w:t>
              </w:r>
            </w:ins>
          </w:p>
        </w:tc>
        <w:tc>
          <w:tcPr>
            <w:tcW w:w="771" w:type="pct"/>
          </w:tcPr>
          <w:p w14:paraId="328C1501" w14:textId="77777777" w:rsidR="0083283E" w:rsidRDefault="0083283E" w:rsidP="00F66C87">
            <w:pPr>
              <w:pStyle w:val="TableHead"/>
              <w:rPr>
                <w:ins w:id="54" w:author="ERCOT 041224" w:date="2024-04-09T16:28:00Z"/>
              </w:rPr>
            </w:pPr>
            <w:ins w:id="55" w:author="ERCOT 041224" w:date="2024-04-09T16:28:00Z">
              <w:r>
                <w:t>Unit</w:t>
              </w:r>
            </w:ins>
          </w:p>
        </w:tc>
        <w:tc>
          <w:tcPr>
            <w:tcW w:w="3028" w:type="pct"/>
          </w:tcPr>
          <w:p w14:paraId="430E9E0E" w14:textId="77777777" w:rsidR="0083283E" w:rsidRDefault="0083283E" w:rsidP="00F66C87">
            <w:pPr>
              <w:pStyle w:val="TableHead"/>
              <w:rPr>
                <w:ins w:id="56" w:author="ERCOT 041224" w:date="2024-04-09T16:28:00Z"/>
              </w:rPr>
            </w:pPr>
            <w:ins w:id="57" w:author="ERCOT 041224" w:date="2024-04-09T16:28:00Z">
              <w:r>
                <w:t>Definition</w:t>
              </w:r>
            </w:ins>
          </w:p>
        </w:tc>
      </w:tr>
      <w:tr w:rsidR="0083283E" w14:paraId="14E027D2" w14:textId="77777777" w:rsidTr="00F66C87">
        <w:trPr>
          <w:cantSplit/>
          <w:tblHeader/>
          <w:ins w:id="58" w:author="ERCOT 041224" w:date="2024-04-09T16:31:00Z"/>
        </w:trPr>
        <w:tc>
          <w:tcPr>
            <w:tcW w:w="1201" w:type="pct"/>
          </w:tcPr>
          <w:p w14:paraId="7B93234A" w14:textId="77777777" w:rsidR="0083283E" w:rsidRPr="00EF2B98" w:rsidRDefault="0083283E" w:rsidP="00F66C87">
            <w:pPr>
              <w:pStyle w:val="TableHead"/>
              <w:rPr>
                <w:ins w:id="59" w:author="ERCOT 041224" w:date="2024-04-09T16:31:00Z"/>
                <w:b w:val="0"/>
                <w:bCs/>
              </w:rPr>
            </w:pPr>
            <w:ins w:id="60"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56BDD919" w14:textId="77777777" w:rsidR="0083283E" w:rsidRPr="007E50C2" w:rsidRDefault="0083283E" w:rsidP="00F66C87">
            <w:pPr>
              <w:pStyle w:val="TableHead"/>
              <w:rPr>
                <w:ins w:id="61" w:author="ERCOT 041224" w:date="2024-04-09T16:31:00Z"/>
                <w:b w:val="0"/>
                <w:bCs/>
              </w:rPr>
            </w:pPr>
            <w:ins w:id="62" w:author="ERCOT 041224" w:date="2024-04-11T15:03:00Z">
              <w:r w:rsidRPr="007E50C2">
                <w:rPr>
                  <w:b w:val="0"/>
                  <w:bCs/>
                </w:rPr>
                <w:t>MWh</w:t>
              </w:r>
            </w:ins>
          </w:p>
        </w:tc>
        <w:tc>
          <w:tcPr>
            <w:tcW w:w="3028" w:type="pct"/>
          </w:tcPr>
          <w:p w14:paraId="4C3E80CD" w14:textId="77777777" w:rsidR="0083283E" w:rsidRPr="00EF2B98" w:rsidRDefault="0083283E" w:rsidP="00F66C87">
            <w:pPr>
              <w:pStyle w:val="TableHead"/>
              <w:spacing w:after="0"/>
              <w:rPr>
                <w:ins w:id="63" w:author="ERCOT 041224" w:date="2024-04-09T16:31:00Z"/>
                <w:b w:val="0"/>
                <w:bCs/>
              </w:rPr>
            </w:pPr>
            <w:ins w:id="64" w:author="ERCOT 041224" w:date="2024-04-09T16:33:00Z">
              <w:r w:rsidRPr="00EF2B98">
                <w:rPr>
                  <w:b w:val="0"/>
                  <w:bCs/>
                  <w:i/>
                </w:rPr>
                <w:t>DAM Energy Only Bids Cleared</w:t>
              </w:r>
            </w:ins>
            <w:ins w:id="65" w:author="ERCOT 041224" w:date="2024-04-09T16:34:00Z">
              <w:r w:rsidRPr="00EF2B98">
                <w:rPr>
                  <w:b w:val="0"/>
                  <w:bCs/>
                  <w:i/>
                </w:rPr>
                <w:t>.</w:t>
              </w:r>
            </w:ins>
            <w:ins w:id="66" w:author="ERCOT 041224" w:date="2024-04-09T16:33:00Z">
              <w:r w:rsidRPr="00EF2B98">
                <w:rPr>
                  <w:b w:val="0"/>
                  <w:bCs/>
                </w:rPr>
                <w:t xml:space="preserve"> </w:t>
              </w:r>
            </w:ins>
            <w:ins w:id="67" w:author="ERCOT 041224" w:date="2024-04-09T16:34:00Z">
              <w:r w:rsidRPr="00EF2B98">
                <w:rPr>
                  <w:b w:val="0"/>
                  <w:bCs/>
                </w:rPr>
                <w:t xml:space="preserve"> DAM Energy Only Bids Cleared </w:t>
              </w:r>
            </w:ins>
            <w:ins w:id="68" w:author="ERCOT 041224" w:date="2024-04-09T16:33:00Z">
              <w:r w:rsidRPr="00EF2B98">
                <w:rPr>
                  <w:b w:val="0"/>
                  <w:bCs/>
                </w:rPr>
                <w:t xml:space="preserve">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83283E" w14:paraId="32F2E4EA" w14:textId="77777777" w:rsidTr="00F66C87">
        <w:trPr>
          <w:cantSplit/>
          <w:tblHeader/>
          <w:ins w:id="69" w:author="ERCOT 041224" w:date="2024-04-09T16:31:00Z"/>
        </w:trPr>
        <w:tc>
          <w:tcPr>
            <w:tcW w:w="1201" w:type="pct"/>
          </w:tcPr>
          <w:p w14:paraId="7664539D" w14:textId="77777777" w:rsidR="0083283E" w:rsidRPr="00EF2B98" w:rsidRDefault="0083283E" w:rsidP="00F66C87">
            <w:pPr>
              <w:pStyle w:val="TableHead"/>
              <w:rPr>
                <w:ins w:id="70" w:author="ERCOT 041224" w:date="2024-04-09T16:31:00Z"/>
                <w:b w:val="0"/>
                <w:bCs/>
              </w:rPr>
            </w:pPr>
            <w:ins w:id="71" w:author="ERCOT 041224" w:date="2024-04-09T16:33:00Z">
              <w:r w:rsidRPr="00EF2B98">
                <w:rPr>
                  <w:b w:val="0"/>
                  <w:bCs/>
                </w:rPr>
                <w:t>DAM EOO Cleared</w:t>
              </w:r>
              <w:r w:rsidRPr="00EF2B98">
                <w:rPr>
                  <w:b w:val="0"/>
                  <w:bCs/>
                  <w:i/>
                  <w:vertAlign w:val="subscript"/>
                </w:rPr>
                <w:t xml:space="preserve"> h, p</w:t>
              </w:r>
            </w:ins>
          </w:p>
        </w:tc>
        <w:tc>
          <w:tcPr>
            <w:tcW w:w="771" w:type="pct"/>
          </w:tcPr>
          <w:p w14:paraId="01E8B450" w14:textId="77777777" w:rsidR="0083283E" w:rsidRPr="007E50C2" w:rsidRDefault="0083283E" w:rsidP="00F66C87">
            <w:pPr>
              <w:pStyle w:val="TableHead"/>
              <w:rPr>
                <w:ins w:id="72" w:author="ERCOT 041224" w:date="2024-04-09T16:31:00Z"/>
                <w:b w:val="0"/>
                <w:bCs/>
              </w:rPr>
            </w:pPr>
            <w:ins w:id="73" w:author="ERCOT 041224" w:date="2024-04-11T15:03:00Z">
              <w:r w:rsidRPr="007E50C2">
                <w:rPr>
                  <w:b w:val="0"/>
                  <w:bCs/>
                </w:rPr>
                <w:t>MWh</w:t>
              </w:r>
            </w:ins>
          </w:p>
        </w:tc>
        <w:tc>
          <w:tcPr>
            <w:tcW w:w="3028" w:type="pct"/>
          </w:tcPr>
          <w:p w14:paraId="575A015B" w14:textId="77777777" w:rsidR="0083283E" w:rsidRPr="00EF2B98" w:rsidRDefault="0083283E" w:rsidP="00F66C87">
            <w:pPr>
              <w:pStyle w:val="TableHead"/>
              <w:spacing w:after="0"/>
              <w:rPr>
                <w:ins w:id="74" w:author="ERCOT 041224" w:date="2024-04-09T16:31:00Z"/>
                <w:b w:val="0"/>
                <w:bCs/>
              </w:rPr>
            </w:pPr>
            <w:ins w:id="75" w:author="ERCOT 041224" w:date="2024-04-09T16:32:00Z">
              <w:r w:rsidRPr="00EF2B98">
                <w:rPr>
                  <w:b w:val="0"/>
                  <w:bCs/>
                  <w:i/>
                  <w:iCs w:val="0"/>
                </w:rPr>
                <w:t>DAM Energy Only Offers Cleared</w:t>
              </w:r>
            </w:ins>
            <w:ins w:id="76" w:author="ERCOT 041224" w:date="2024-04-09T16:33:00Z">
              <w:r>
                <w:rPr>
                  <w:b w:val="0"/>
                  <w:bCs/>
                </w:rPr>
                <w:t>.</w:t>
              </w:r>
            </w:ins>
            <w:ins w:id="77" w:author="ERCOT 041224" w:date="2024-04-09T16:32:00Z">
              <w:r w:rsidRPr="00EF2B98">
                <w:rPr>
                  <w:b w:val="0"/>
                  <w:bCs/>
                </w:rPr>
                <w:t xml:space="preserve"> </w:t>
              </w:r>
            </w:ins>
            <w:ins w:id="78" w:author="ERCOT 041224" w:date="2024-04-09T16:33:00Z">
              <w:r>
                <w:rPr>
                  <w:b w:val="0"/>
                  <w:bCs/>
                </w:rPr>
                <w:t xml:space="preserve"> </w:t>
              </w:r>
              <w:r w:rsidRPr="00EF2B98">
                <w:rPr>
                  <w:b w:val="0"/>
                  <w:bCs/>
                </w:rPr>
                <w:t xml:space="preserve">DAM Energy Only Offers Cleared </w:t>
              </w:r>
            </w:ins>
            <w:ins w:id="79" w:author="ERCOT 041224" w:date="2024-04-09T16:32:00Z">
              <w:r w:rsidRPr="00EF2B98">
                <w:rPr>
                  <w:b w:val="0"/>
                  <w:bCs/>
                </w:rPr>
                <w:t xml:space="preserve">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83283E" w14:paraId="70E396F6" w14:textId="77777777" w:rsidTr="00F66C87">
        <w:trPr>
          <w:cantSplit/>
          <w:ins w:id="80" w:author="ERCOT 041224" w:date="2024-04-09T16:28:00Z"/>
        </w:trPr>
        <w:tc>
          <w:tcPr>
            <w:tcW w:w="1201" w:type="pct"/>
          </w:tcPr>
          <w:p w14:paraId="2B44C238" w14:textId="77777777" w:rsidR="0083283E" w:rsidRDefault="0083283E" w:rsidP="00F66C87">
            <w:pPr>
              <w:pStyle w:val="TableBody"/>
              <w:rPr>
                <w:ins w:id="81" w:author="ERCOT 041224" w:date="2024-04-09T16:28:00Z"/>
                <w:lang w:val="pt-BR"/>
              </w:rPr>
            </w:pPr>
            <w:ins w:id="82" w:author="ERCOT 041224" w:date="2024-04-09T16:32:00Z">
              <w:r>
                <w:t>DAM TPO Cleared</w:t>
              </w:r>
              <w:r>
                <w:rPr>
                  <w:i/>
                  <w:vertAlign w:val="subscript"/>
                </w:rPr>
                <w:t xml:space="preserve"> h, p</w:t>
              </w:r>
            </w:ins>
          </w:p>
        </w:tc>
        <w:tc>
          <w:tcPr>
            <w:tcW w:w="771" w:type="pct"/>
          </w:tcPr>
          <w:p w14:paraId="07DBB6B0" w14:textId="77777777" w:rsidR="0083283E" w:rsidRDefault="0083283E" w:rsidP="00F66C87">
            <w:pPr>
              <w:pStyle w:val="TableBody"/>
              <w:rPr>
                <w:ins w:id="83" w:author="ERCOT 041224" w:date="2024-04-09T16:28:00Z"/>
              </w:rPr>
            </w:pPr>
            <w:ins w:id="84" w:author="ERCOT 041224" w:date="2024-04-11T15:03:00Z">
              <w:r>
                <w:t>MWh</w:t>
              </w:r>
            </w:ins>
          </w:p>
        </w:tc>
        <w:tc>
          <w:tcPr>
            <w:tcW w:w="3028" w:type="pct"/>
          </w:tcPr>
          <w:p w14:paraId="12FC3756" w14:textId="77777777" w:rsidR="0083283E" w:rsidRDefault="0083283E" w:rsidP="00F66C87">
            <w:pPr>
              <w:pStyle w:val="TableBody"/>
              <w:rPr>
                <w:ins w:id="85" w:author="ERCOT 041224" w:date="2024-04-09T16:28:00Z"/>
              </w:rPr>
            </w:pPr>
            <w:ins w:id="86" w:author="ERCOT 041224" w:date="2024-04-09T16:31: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83283E" w14:paraId="7CBA31E5" w14:textId="77777777" w:rsidTr="00F66C87">
        <w:trPr>
          <w:cantSplit/>
          <w:ins w:id="87" w:author="ERCOT 080124" w:date="2024-07-30T09:24:00Z"/>
        </w:trPr>
        <w:tc>
          <w:tcPr>
            <w:tcW w:w="1201" w:type="pct"/>
          </w:tcPr>
          <w:p w14:paraId="66234876" w14:textId="77777777" w:rsidR="0083283E" w:rsidRDefault="0083283E" w:rsidP="00F66C87">
            <w:pPr>
              <w:pStyle w:val="TableBody"/>
              <w:rPr>
                <w:ins w:id="88" w:author="ERCOT 080124" w:date="2024-07-30T09:24:00Z"/>
              </w:rPr>
            </w:pPr>
            <w:ins w:id="89" w:author="ERCOT 080124" w:date="2024-07-30T09:24:00Z">
              <w:r>
                <w:rPr>
                  <w:color w:val="000000"/>
                </w:rPr>
                <w:t>DASPP</w:t>
              </w:r>
              <w:r>
                <w:rPr>
                  <w:i/>
                  <w:vertAlign w:val="subscript"/>
                </w:rPr>
                <w:t xml:space="preserve"> h, p</w:t>
              </w:r>
            </w:ins>
          </w:p>
        </w:tc>
        <w:tc>
          <w:tcPr>
            <w:tcW w:w="771" w:type="pct"/>
          </w:tcPr>
          <w:p w14:paraId="729FC2B0" w14:textId="77777777" w:rsidR="0083283E" w:rsidRDefault="0083283E" w:rsidP="00F66C87">
            <w:pPr>
              <w:pStyle w:val="TableBody"/>
              <w:rPr>
                <w:ins w:id="90" w:author="ERCOT 080124" w:date="2024-07-30T09:24:00Z"/>
              </w:rPr>
            </w:pPr>
            <w:ins w:id="91" w:author="ERCOT 080124" w:date="2024-07-30T09:24:00Z">
              <w:r>
                <w:t>$/MWh</w:t>
              </w:r>
            </w:ins>
          </w:p>
        </w:tc>
        <w:tc>
          <w:tcPr>
            <w:tcW w:w="3028" w:type="pct"/>
          </w:tcPr>
          <w:p w14:paraId="75FCC262" w14:textId="77777777" w:rsidR="0083283E" w:rsidRDefault="0083283E" w:rsidP="00F66C87">
            <w:pPr>
              <w:pStyle w:val="TableBody"/>
              <w:rPr>
                <w:ins w:id="92" w:author="ERCOT 080124" w:date="2024-07-30T09:24:00Z"/>
                <w:i/>
              </w:rPr>
            </w:pPr>
            <w:ins w:id="93"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83283E" w14:paraId="094FE7FA" w14:textId="77777777" w:rsidTr="00F66C87">
        <w:trPr>
          <w:cantSplit/>
          <w:ins w:id="94" w:author="ERCOT 041224" w:date="2024-04-09T16:28:00Z"/>
        </w:trPr>
        <w:tc>
          <w:tcPr>
            <w:tcW w:w="1201" w:type="pct"/>
          </w:tcPr>
          <w:p w14:paraId="0E19079E" w14:textId="77777777" w:rsidR="0083283E" w:rsidRPr="00EF2B98" w:rsidRDefault="0083283E" w:rsidP="00F66C87">
            <w:pPr>
              <w:pStyle w:val="TableBody"/>
              <w:rPr>
                <w:ins w:id="95" w:author="ERCOT 041224" w:date="2024-04-09T16:28:00Z"/>
                <w:i/>
                <w:iCs w:val="0"/>
              </w:rPr>
            </w:pPr>
            <w:ins w:id="96" w:author="ERCOT 041224" w:date="2024-04-09T16:30:00Z">
              <w:r w:rsidRPr="00EF2B98">
                <w:rPr>
                  <w:i/>
                  <w:iCs w:val="0"/>
                </w:rPr>
                <w:t>h</w:t>
              </w:r>
            </w:ins>
          </w:p>
        </w:tc>
        <w:tc>
          <w:tcPr>
            <w:tcW w:w="771" w:type="pct"/>
          </w:tcPr>
          <w:p w14:paraId="714601C0" w14:textId="77777777" w:rsidR="0083283E" w:rsidRDefault="0083283E" w:rsidP="00F66C87">
            <w:pPr>
              <w:pStyle w:val="TableBody"/>
              <w:rPr>
                <w:ins w:id="97" w:author="ERCOT 041224" w:date="2024-04-09T16:28:00Z"/>
              </w:rPr>
            </w:pPr>
            <w:ins w:id="98" w:author="ERCOT 041224" w:date="2024-04-09T16:30:00Z">
              <w:r>
                <w:t>none</w:t>
              </w:r>
            </w:ins>
          </w:p>
        </w:tc>
        <w:tc>
          <w:tcPr>
            <w:tcW w:w="3028" w:type="pct"/>
          </w:tcPr>
          <w:p w14:paraId="25BE1C49" w14:textId="77777777" w:rsidR="0083283E" w:rsidRDefault="0083283E" w:rsidP="00F66C87">
            <w:pPr>
              <w:pStyle w:val="TableBody"/>
              <w:rPr>
                <w:ins w:id="99" w:author="ERCOT 041224" w:date="2024-04-09T16:28:00Z"/>
              </w:rPr>
            </w:pPr>
            <w:ins w:id="100" w:author="ERCOT 041224" w:date="2024-04-09T16:40:00Z">
              <w:r>
                <w:t xml:space="preserve">An </w:t>
              </w:r>
            </w:ins>
            <w:ins w:id="101" w:author="ERCOT 041224" w:date="2024-04-09T16:30:00Z">
              <w:r>
                <w:t>Operating Hour.</w:t>
              </w:r>
            </w:ins>
          </w:p>
        </w:tc>
      </w:tr>
      <w:tr w:rsidR="0083283E" w14:paraId="0799ECF7" w14:textId="77777777" w:rsidTr="00F66C87">
        <w:trPr>
          <w:cantSplit/>
          <w:ins w:id="102" w:author="ERCOT 041224" w:date="2024-04-09T16:28:00Z"/>
        </w:trPr>
        <w:tc>
          <w:tcPr>
            <w:tcW w:w="1201" w:type="pct"/>
          </w:tcPr>
          <w:p w14:paraId="598311EC" w14:textId="77777777" w:rsidR="0083283E" w:rsidRPr="00EF2B98" w:rsidRDefault="0083283E" w:rsidP="00F66C87">
            <w:pPr>
              <w:pStyle w:val="TableBody"/>
              <w:rPr>
                <w:ins w:id="103" w:author="ERCOT 041224" w:date="2024-04-09T16:28:00Z"/>
                <w:i/>
                <w:iCs w:val="0"/>
              </w:rPr>
            </w:pPr>
            <w:ins w:id="104" w:author="ERCOT 041224" w:date="2024-04-09T16:30:00Z">
              <w:r w:rsidRPr="00EF2B98">
                <w:rPr>
                  <w:i/>
                  <w:iCs w:val="0"/>
                </w:rPr>
                <w:t>p</w:t>
              </w:r>
            </w:ins>
          </w:p>
        </w:tc>
        <w:tc>
          <w:tcPr>
            <w:tcW w:w="771" w:type="pct"/>
          </w:tcPr>
          <w:p w14:paraId="14537C1B" w14:textId="77777777" w:rsidR="0083283E" w:rsidRDefault="0083283E" w:rsidP="00F66C87">
            <w:pPr>
              <w:pStyle w:val="TableBody"/>
              <w:rPr>
                <w:ins w:id="105" w:author="ERCOT 041224" w:date="2024-04-09T16:28:00Z"/>
              </w:rPr>
            </w:pPr>
            <w:ins w:id="106" w:author="ERCOT 041224" w:date="2024-04-09T16:30:00Z">
              <w:r>
                <w:t>none</w:t>
              </w:r>
            </w:ins>
          </w:p>
        </w:tc>
        <w:tc>
          <w:tcPr>
            <w:tcW w:w="3028" w:type="pct"/>
          </w:tcPr>
          <w:p w14:paraId="61CCC477" w14:textId="77777777" w:rsidR="0083283E" w:rsidRPr="00EF2B98" w:rsidRDefault="0083283E" w:rsidP="00F66C87">
            <w:pPr>
              <w:pStyle w:val="TableBody"/>
              <w:rPr>
                <w:ins w:id="107" w:author="ERCOT 041224" w:date="2024-04-09T16:28:00Z"/>
                <w:iCs w:val="0"/>
              </w:rPr>
            </w:pPr>
            <w:ins w:id="108" w:author="ERCOT 041224" w:date="2024-04-09T16:30:00Z">
              <w:r w:rsidRPr="00EF2B98">
                <w:rPr>
                  <w:iCs w:val="0"/>
                </w:rPr>
                <w:t>A Settlement Point.</w:t>
              </w:r>
            </w:ins>
          </w:p>
        </w:tc>
      </w:tr>
    </w:tbl>
    <w:p w14:paraId="37246A24" w14:textId="77777777" w:rsidR="0083283E" w:rsidRDefault="0083283E" w:rsidP="0083283E">
      <w:pPr>
        <w:spacing w:before="240" w:after="240"/>
        <w:ind w:left="3600" w:hanging="720"/>
        <w:rPr>
          <w:ins w:id="109" w:author="ERCOT 041224" w:date="2024-04-11T15:04:00Z"/>
        </w:rPr>
      </w:pPr>
      <w:r w:rsidRPr="008A75BA">
        <w:t>(2)</w:t>
      </w:r>
      <w:r w:rsidRPr="008A75BA">
        <w:tab/>
      </w:r>
      <w:ins w:id="110" w:author="ERCOT 041224" w:date="2024-04-11T15:04:00Z">
        <w:r w:rsidRPr="00B71DEE">
          <w:t>Default values are outlined in paragraph (10) below.</w:t>
        </w:r>
      </w:ins>
    </w:p>
    <w:p w14:paraId="0B08B994" w14:textId="77777777" w:rsidR="0083283E" w:rsidRPr="008A75BA" w:rsidRDefault="0083283E" w:rsidP="0083283E">
      <w:pPr>
        <w:spacing w:after="240"/>
        <w:ind w:left="3600" w:hanging="720"/>
      </w:pPr>
      <w:ins w:id="111" w:author="ERCOT 041224" w:date="2024-04-11T15:04:00Z">
        <w:r>
          <w:t>(3)</w:t>
        </w:r>
        <w:r>
          <w:tab/>
        </w:r>
      </w:ins>
      <w:ins w:id="112" w:author="ERCOT 041224" w:date="2024-04-09T16:28:00Z">
        <w:r>
          <w:t xml:space="preserve">A </w:t>
        </w:r>
      </w:ins>
      <w:proofErr w:type="gramStart"/>
      <w:ins w:id="113" w:author="ERCOT 041224" w:date="2024-04-09T16:27:00Z">
        <w:r>
          <w:t>Counter-Party</w:t>
        </w:r>
        <w:proofErr w:type="gramEnd"/>
        <w:r>
          <w:t xml:space="preserve"> may</w:t>
        </w:r>
        <w:r w:rsidRPr="001F2D3F">
          <w:t xml:space="preserve"> request for favorable treatment as described in paragraph (7)</w:t>
        </w:r>
        <w:r>
          <w:t xml:space="preserve"> </w:t>
        </w:r>
      </w:ins>
      <w:ins w:id="114" w:author="ERCOT 041224" w:date="2024-04-09T16:28:00Z">
        <w:r>
          <w:t xml:space="preserve">below </w:t>
        </w:r>
      </w:ins>
      <w:ins w:id="115"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16" w:author="ERCOT 041224" w:date="2024-04-09T16:49:00Z">
        <w:r>
          <w:t>7</w:t>
        </w:r>
      </w:ins>
      <w:del w:id="117" w:author="ERCOT 041224" w:date="2024-04-09T16:49:00Z">
        <w:r w:rsidRPr="008A75BA" w:rsidDel="00700BBC">
          <w:delText>8</w:delText>
        </w:r>
      </w:del>
      <w:r w:rsidRPr="008A75BA">
        <w:t>) below or based on information available to ERCOT.</w:t>
      </w:r>
    </w:p>
    <w:p w14:paraId="68C415B7" w14:textId="77777777" w:rsidR="0083283E" w:rsidRPr="008A75BA" w:rsidRDefault="0083283E" w:rsidP="0083283E">
      <w:pPr>
        <w:spacing w:after="240"/>
        <w:ind w:left="2160" w:hanging="720"/>
        <w:rPr>
          <w:szCs w:val="20"/>
        </w:rPr>
      </w:pPr>
      <w:r w:rsidRPr="008A75BA">
        <w:rPr>
          <w:szCs w:val="20"/>
        </w:rPr>
        <w:lastRenderedPageBreak/>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283E" w:rsidRPr="008A75BA" w14:paraId="455E12A5" w14:textId="77777777" w:rsidTr="00F66C8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81FB1A" w14:textId="77777777" w:rsidR="0083283E" w:rsidRPr="008A75BA" w:rsidRDefault="0083283E" w:rsidP="00F66C87">
            <w:pPr>
              <w:spacing w:before="120" w:after="240"/>
              <w:rPr>
                <w:b/>
                <w:i/>
                <w:iCs/>
              </w:rPr>
            </w:pPr>
            <w:r w:rsidRPr="008A75BA">
              <w:rPr>
                <w:b/>
                <w:i/>
                <w:iCs/>
              </w:rPr>
              <w:t>[NPRR1014:  Replace paragraph (a) above with the following upon system implementation:]</w:t>
            </w:r>
          </w:p>
          <w:p w14:paraId="268AE452" w14:textId="77777777" w:rsidR="0083283E" w:rsidRPr="008A75BA" w:rsidRDefault="0083283E" w:rsidP="00F66C8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965E964" w14:textId="77777777" w:rsidR="0083283E" w:rsidRPr="008A75BA" w:rsidRDefault="0083283E" w:rsidP="00F66C8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15B785BC" w14:textId="77777777" w:rsidR="0083283E" w:rsidRPr="008A75BA" w:rsidRDefault="0083283E" w:rsidP="00F66C87">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3C92400F" w14:textId="77777777" w:rsidR="0083283E" w:rsidRPr="008A75BA" w:rsidRDefault="0083283E" w:rsidP="00F66C87">
            <w:pPr>
              <w:spacing w:after="240"/>
              <w:ind w:left="2880" w:hanging="720"/>
              <w:rPr>
                <w:szCs w:val="20"/>
              </w:rPr>
            </w:pPr>
            <w:r w:rsidRPr="008A75BA">
              <w:rPr>
                <w:szCs w:val="20"/>
              </w:rPr>
              <w:t>(A)</w:t>
            </w:r>
            <w:r w:rsidRPr="008A75BA">
              <w:rPr>
                <w:szCs w:val="20"/>
              </w:rPr>
              <w:tab/>
              <w:t>The lesser of:</w:t>
            </w:r>
          </w:p>
          <w:p w14:paraId="51B05338" w14:textId="77777777" w:rsidR="0083283E" w:rsidRPr="008A75BA" w:rsidRDefault="0083283E" w:rsidP="00F66C87">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74756807" w14:textId="77777777" w:rsidR="0083283E" w:rsidRPr="008A75BA" w:rsidRDefault="0083283E" w:rsidP="00F66C87">
            <w:pPr>
              <w:spacing w:after="240"/>
              <w:ind w:left="3600" w:hanging="720"/>
              <w:rPr>
                <w:szCs w:val="20"/>
              </w:rPr>
            </w:pPr>
            <w:r w:rsidRPr="008A75BA">
              <w:rPr>
                <w:szCs w:val="20"/>
              </w:rPr>
              <w:t>(2)</w:t>
            </w:r>
            <w:r w:rsidRPr="008A75BA">
              <w:rPr>
                <w:szCs w:val="20"/>
              </w:rPr>
              <w:tab/>
              <w:t>The bid price.</w:t>
            </w:r>
          </w:p>
          <w:p w14:paraId="5724C8D5" w14:textId="77777777" w:rsidR="0083283E" w:rsidRPr="008A75BA" w:rsidRDefault="0083283E" w:rsidP="00F66C8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3939699F" w14:textId="77777777" w:rsidR="0083283E" w:rsidRPr="008A75BA" w:rsidRDefault="0083283E" w:rsidP="00F66C8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A95D539" w14:textId="77777777" w:rsidR="0083283E" w:rsidRPr="008A75BA" w:rsidDel="00EF2B98" w:rsidRDefault="0083283E" w:rsidP="00F66C87">
            <w:pPr>
              <w:ind w:left="3600"/>
              <w:rPr>
                <w:del w:id="118" w:author="ERCOT 041224" w:date="2024-04-09T16:38:00Z"/>
              </w:rPr>
            </w:pPr>
            <w:del w:id="119"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1121CB18" w14:textId="77777777" w:rsidR="0083283E" w:rsidRPr="008A75BA" w:rsidDel="00EF2B98" w:rsidRDefault="0083283E" w:rsidP="00F66C87">
            <w:pPr>
              <w:ind w:left="2880" w:firstLine="720"/>
              <w:rPr>
                <w:del w:id="120" w:author="ERCOT 041224" w:date="2024-04-09T16:38:00Z"/>
              </w:rPr>
            </w:pPr>
          </w:p>
          <w:p w14:paraId="587913F6" w14:textId="77777777" w:rsidR="0083283E" w:rsidRPr="008A75BA" w:rsidDel="00EF2B98" w:rsidRDefault="0083283E" w:rsidP="00F66C87">
            <w:pPr>
              <w:ind w:left="2880" w:firstLine="720"/>
              <w:rPr>
                <w:del w:id="121" w:author="ERCOT 041224" w:date="2024-04-09T16:38:00Z"/>
              </w:rPr>
            </w:pPr>
            <w:del w:id="122"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37FF9FB5" w14:textId="77777777" w:rsidR="0083283E" w:rsidRDefault="0083283E" w:rsidP="00F66C87">
            <w:pPr>
              <w:spacing w:after="240"/>
              <w:ind w:left="3600"/>
              <w:rPr>
                <w:ins w:id="123" w:author="ERCOT 041224" w:date="2024-04-09T16:38:00Z"/>
              </w:rPr>
            </w:pPr>
            <w:ins w:id="124" w:author="ERCOT 041224" w:date="2024-04-09T16:38:00Z">
              <w:r>
                <w:t>Ratio1 = Min[1, Max[0, (∑</w:t>
              </w:r>
              <w:r>
                <w:rPr>
                  <w:vertAlign w:val="subscript"/>
                </w:rPr>
                <w:t>h=1,24</w:t>
              </w:r>
              <w:r>
                <w:t xml:space="preserve"> </w:t>
              </w:r>
            </w:ins>
            <m:oMath>
              <m:nary>
                <m:naryPr>
                  <m:chr m:val="∑"/>
                  <m:grow m:val="1"/>
                  <m:ctrlPr>
                    <w:ins w:id="125" w:author="ERCOT 041224" w:date="2024-04-09T16:38:00Z">
                      <w:rPr>
                        <w:rFonts w:ascii="Cambria Math" w:hAnsi="Cambria Math"/>
                      </w:rPr>
                    </w:ins>
                  </m:ctrlPr>
                </m:naryPr>
                <m:sub>
                  <m:r>
                    <w:ins w:id="126" w:author="ERCOT 041224" w:date="2024-04-09T16:38:00Z">
                      <w:rPr>
                        <w:rFonts w:ascii="Cambria Math" w:hAnsi="Cambria Math"/>
                      </w:rPr>
                      <m:t>p</m:t>
                    </w:ins>
                  </m:r>
                </m:sub>
                <m:sup>
                  <m:r>
                    <w:ins w:id="127" w:author="ERCOT 041224" w:date="2024-04-09T16:38:00Z">
                      <w:rPr>
                        <w:rFonts w:ascii="Cambria Math" w:hAnsi="Cambria Math"/>
                      </w:rPr>
                      <m:t xml:space="preserve"> </m:t>
                    </w:ins>
                  </m:r>
                </m:sup>
                <m:e>
                  <m:r>
                    <w:ins w:id="128" w:author="ERCOT 041224" w:date="2024-04-09T16:38:00Z">
                      <w:rPr>
                        <w:rFonts w:ascii="Cambria Math" w:hAnsi="Cambria Math"/>
                      </w:rPr>
                      <m:t xml:space="preserve"> </m:t>
                    </w:ins>
                  </m:r>
                </m:e>
              </m:nary>
            </m:oMath>
            <w:ins w:id="129" w:author="ERCOT 041224" w:date="2024-04-09T16:38:00Z">
              <w:r>
                <w:t>(</w:t>
              </w:r>
              <w:r>
                <w:rPr>
                  <w:color w:val="000000"/>
                </w:rPr>
                <w:t>DAM EOB Cleared</w:t>
              </w:r>
              <w:r>
                <w:rPr>
                  <w:i/>
                  <w:vertAlign w:val="subscript"/>
                </w:rPr>
                <w:t xml:space="preserve"> h,</w:t>
              </w:r>
            </w:ins>
            <w:ins w:id="130" w:author="ERCOT 041224" w:date="2024-04-09T16:39:00Z">
              <w:r>
                <w:rPr>
                  <w:i/>
                  <w:vertAlign w:val="subscript"/>
                </w:rPr>
                <w:t xml:space="preserve"> </w:t>
              </w:r>
            </w:ins>
            <w:ins w:id="131" w:author="ERCOT 041224" w:date="2024-04-09T16:38:00Z">
              <w:r>
                <w:rPr>
                  <w:i/>
                  <w:vertAlign w:val="subscript"/>
                </w:rPr>
                <w:t>p</w:t>
              </w:r>
              <w:r>
                <w:rPr>
                  <w:i/>
                </w:rPr>
                <w:t xml:space="preserve"> </w:t>
              </w:r>
              <w:r>
                <w:rPr>
                  <w:color w:val="000000"/>
                </w:rPr>
                <w:t>* DASPP</w:t>
              </w:r>
              <w:r>
                <w:rPr>
                  <w:i/>
                  <w:vertAlign w:val="subscript"/>
                </w:rPr>
                <w:t xml:space="preserve"> h,</w:t>
              </w:r>
            </w:ins>
            <w:ins w:id="132" w:author="ERCOT 041224" w:date="2024-04-09T16:39:00Z">
              <w:r>
                <w:rPr>
                  <w:i/>
                  <w:vertAlign w:val="subscript"/>
                </w:rPr>
                <w:t xml:space="preserve"> </w:t>
              </w:r>
            </w:ins>
            <w:ins w:id="133" w:author="ERCOT 041224" w:date="2024-04-09T16:38:00Z">
              <w:r>
                <w:rPr>
                  <w:i/>
                  <w:vertAlign w:val="subscript"/>
                </w:rPr>
                <w:t xml:space="preserve">p </w:t>
              </w:r>
              <w:r>
                <w:t xml:space="preserve"> - </w:t>
              </w:r>
              <w:r>
                <w:rPr>
                  <w:color w:val="000000"/>
                </w:rPr>
                <w:t>DAM EOO Cleared</w:t>
              </w:r>
              <w:r>
                <w:rPr>
                  <w:i/>
                  <w:vertAlign w:val="subscript"/>
                </w:rPr>
                <w:t xml:space="preserve"> h,</w:t>
              </w:r>
            </w:ins>
            <w:ins w:id="134" w:author="ERCOT 041224" w:date="2024-04-09T16:39:00Z">
              <w:r>
                <w:rPr>
                  <w:i/>
                  <w:vertAlign w:val="subscript"/>
                </w:rPr>
                <w:t xml:space="preserve"> </w:t>
              </w:r>
            </w:ins>
            <w:ins w:id="135" w:author="ERCOT 041224" w:date="2024-04-09T16:38:00Z">
              <w:r>
                <w:rPr>
                  <w:i/>
                  <w:vertAlign w:val="subscript"/>
                </w:rPr>
                <w:t>p</w:t>
              </w:r>
              <w:r>
                <w:rPr>
                  <w:i/>
                </w:rPr>
                <w:t xml:space="preserve"> </w:t>
              </w:r>
              <w:r>
                <w:rPr>
                  <w:color w:val="000000"/>
                </w:rPr>
                <w:t>* DASPP</w:t>
              </w:r>
              <w:r>
                <w:rPr>
                  <w:i/>
                  <w:vertAlign w:val="subscript"/>
                </w:rPr>
                <w:t xml:space="preserve"> h,</w:t>
              </w:r>
            </w:ins>
            <w:ins w:id="136" w:author="ERCOT 041224" w:date="2024-04-09T16:39:00Z">
              <w:r>
                <w:rPr>
                  <w:i/>
                  <w:vertAlign w:val="subscript"/>
                </w:rPr>
                <w:t xml:space="preserve"> </w:t>
              </w:r>
            </w:ins>
            <w:ins w:id="137"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w:t>
              </w:r>
              <w:r>
                <w:rPr>
                  <w:vertAlign w:val="subscript"/>
                </w:rPr>
                <w:t xml:space="preserve"> h=1,24 </w:t>
              </w:r>
            </w:ins>
            <m:oMath>
              <m:nary>
                <m:naryPr>
                  <m:chr m:val="∑"/>
                  <m:grow m:val="1"/>
                  <m:ctrlPr>
                    <w:ins w:id="142" w:author="ERCOT 041224" w:date="2024-04-09T16:38:00Z">
                      <w:rPr>
                        <w:rFonts w:ascii="Cambria Math" w:hAnsi="Cambria Math"/>
                      </w:rPr>
                    </w:ins>
                  </m:ctrlPr>
                </m:naryPr>
                <m:sub>
                  <m:r>
                    <w:ins w:id="143" w:author="ERCOT 041224" w:date="2024-04-09T16:38:00Z">
                      <w:rPr>
                        <w:rFonts w:ascii="Cambria Math" w:hAnsi="Cambria Math"/>
                      </w:rPr>
                      <m:t>p</m:t>
                    </w:ins>
                  </m:r>
                </m:sub>
                <m:sup>
                  <m:r>
                    <w:ins w:id="144" w:author="ERCOT 041224" w:date="2024-04-09T16:38:00Z">
                      <w:rPr>
                        <w:rFonts w:ascii="Cambria Math" w:hAnsi="Cambria Math"/>
                      </w:rPr>
                      <m:t xml:space="preserve"> </m:t>
                    </w:ins>
                  </m:r>
                </m:sup>
                <m:e>
                  <m:r>
                    <w:ins w:id="145" w:author="ERCOT 041224" w:date="2024-04-09T16:38:00Z">
                      <w:rPr>
                        <w:rFonts w:ascii="Cambria Math" w:hAnsi="Cambria Math"/>
                      </w:rPr>
                      <m:t xml:space="preserve"> </m:t>
                    </w:ins>
                  </m:r>
                </m:e>
              </m:nary>
            </m:oMath>
            <w:ins w:id="146" w:author="ERCOT 041224" w:date="2024-04-09T16:38:00Z">
              <w:r>
                <w:t>(</w:t>
              </w:r>
              <w:r>
                <w:rPr>
                  <w:color w:val="000000"/>
                </w:rPr>
                <w:t>DAM EOB Cleared</w:t>
              </w:r>
              <w:r>
                <w:rPr>
                  <w:i/>
                  <w:vertAlign w:val="subscript"/>
                </w:rPr>
                <w:t xml:space="preserve"> h,</w:t>
              </w:r>
            </w:ins>
            <w:ins w:id="147" w:author="ERCOT 041224" w:date="2024-04-09T16:39:00Z">
              <w:r>
                <w:rPr>
                  <w:i/>
                  <w:vertAlign w:val="subscript"/>
                </w:rPr>
                <w:t xml:space="preserve"> </w:t>
              </w:r>
            </w:ins>
            <w:ins w:id="148" w:author="ERCOT 041224" w:date="2024-04-09T16:38:00Z">
              <w:r>
                <w:rPr>
                  <w:i/>
                  <w:vertAlign w:val="subscript"/>
                </w:rPr>
                <w:t>p</w:t>
              </w:r>
              <w:r>
                <w:rPr>
                  <w:i/>
                </w:rPr>
                <w:t xml:space="preserve"> </w:t>
              </w:r>
              <w:r>
                <w:rPr>
                  <w:color w:val="000000"/>
                </w:rPr>
                <w:t>* DASPP</w:t>
              </w:r>
              <w:r>
                <w:rPr>
                  <w:i/>
                  <w:vertAlign w:val="subscript"/>
                </w:rPr>
                <w:t xml:space="preserve"> h,</w:t>
              </w:r>
            </w:ins>
            <w:ins w:id="149" w:author="ERCOT 041224" w:date="2024-04-09T16:39:00Z">
              <w:r>
                <w:rPr>
                  <w:i/>
                  <w:vertAlign w:val="subscript"/>
                </w:rPr>
                <w:t xml:space="preserve"> </w:t>
              </w:r>
            </w:ins>
            <w:ins w:id="150" w:author="ERCOT 041224" w:date="2024-04-09T16:38:00Z">
              <w:r>
                <w:rPr>
                  <w:i/>
                  <w:vertAlign w:val="subscript"/>
                </w:rPr>
                <w:t>p</w:t>
              </w:r>
              <w:r>
                <w:t>)</w:t>
              </w:r>
            </w:ins>
            <w:ins w:id="151" w:author="ERCOT 080124" w:date="2024-08-01T14:38:00Z">
              <w:r>
                <w:t>)</w:t>
              </w:r>
            </w:ins>
            <w:ins w:id="152" w:author="ERCOT 041224" w:date="2024-04-09T16:38:00Z">
              <w:r>
                <w:t xml:space="preserve">]] </w:t>
              </w:r>
            </w:ins>
          </w:p>
          <w:p w14:paraId="649EA656" w14:textId="77777777" w:rsidR="0083283E" w:rsidRDefault="0083283E" w:rsidP="00F66C87">
            <w:pPr>
              <w:spacing w:after="240"/>
              <w:ind w:left="3600"/>
              <w:rPr>
                <w:ins w:id="153" w:author="ERCOT 041224" w:date="2024-04-09T16:38:00Z"/>
              </w:rPr>
            </w:pPr>
            <w:ins w:id="154"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55" w:author="ERCOT 041224" w:date="2024-04-09T16:38:00Z">
                      <w:rPr>
                        <w:rFonts w:ascii="Cambria Math" w:hAnsi="Cambria Math"/>
                      </w:rPr>
                    </w:ins>
                  </m:ctrlPr>
                </m:naryPr>
                <m:sub>
                  <m:r>
                    <w:ins w:id="156" w:author="ERCOT 041224" w:date="2024-04-09T16:38:00Z">
                      <w:rPr>
                        <w:rFonts w:ascii="Cambria Math" w:hAnsi="Cambria Math"/>
                      </w:rPr>
                      <m:t>p</m:t>
                    </w:ins>
                  </m:r>
                </m:sub>
                <m:sup>
                  <m:r>
                    <w:ins w:id="157" w:author="ERCOT 041224" w:date="2024-04-09T16:38:00Z">
                      <w:rPr>
                        <w:rFonts w:ascii="Cambria Math" w:hAnsi="Cambria Math"/>
                      </w:rPr>
                      <m:t xml:space="preserve"> </m:t>
                    </w:ins>
                  </m:r>
                </m:sup>
                <m:e>
                  <m:r>
                    <w:ins w:id="158" w:author="ERCOT 041224" w:date="2024-04-09T16:38:00Z">
                      <w:rPr>
                        <w:rFonts w:ascii="Cambria Math" w:hAnsi="Cambria Math"/>
                      </w:rPr>
                      <m:t xml:space="preserve"> </m:t>
                    </w:ins>
                  </m:r>
                </m:e>
              </m:nary>
            </m:oMath>
            <w:ins w:id="159"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35602B4D" w14:textId="77777777" w:rsidR="0083283E" w:rsidRDefault="0083283E" w:rsidP="00F66C87">
            <w:pPr>
              <w:rPr>
                <w:ins w:id="160" w:author="ERCOT 041224" w:date="2024-04-09T16:39:00Z"/>
              </w:rPr>
            </w:pPr>
            <w:ins w:id="161" w:author="ERCOT 041224" w:date="2024-04-09T16:39:00Z">
              <w: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83283E" w14:paraId="5F7C8E82" w14:textId="77777777" w:rsidTr="00F66C87">
              <w:trPr>
                <w:cantSplit/>
                <w:tblHeader/>
                <w:ins w:id="162" w:author="ERCOT 041224" w:date="2024-04-09T16:39:00Z"/>
              </w:trPr>
              <w:tc>
                <w:tcPr>
                  <w:tcW w:w="1201" w:type="pct"/>
                </w:tcPr>
                <w:p w14:paraId="4569FEB1" w14:textId="77777777" w:rsidR="0083283E" w:rsidRDefault="0083283E" w:rsidP="00F66C87">
                  <w:pPr>
                    <w:pStyle w:val="TableHead"/>
                    <w:rPr>
                      <w:ins w:id="163" w:author="ERCOT 041224" w:date="2024-04-09T16:39:00Z"/>
                    </w:rPr>
                  </w:pPr>
                  <w:ins w:id="164" w:author="ERCOT 041224" w:date="2024-04-09T16:39:00Z">
                    <w:r>
                      <w:t>Variable</w:t>
                    </w:r>
                  </w:ins>
                </w:p>
              </w:tc>
              <w:tc>
                <w:tcPr>
                  <w:tcW w:w="771" w:type="pct"/>
                </w:tcPr>
                <w:p w14:paraId="0E5C9E5A" w14:textId="77777777" w:rsidR="0083283E" w:rsidRDefault="0083283E" w:rsidP="00F66C87">
                  <w:pPr>
                    <w:pStyle w:val="TableHead"/>
                    <w:rPr>
                      <w:ins w:id="165" w:author="ERCOT 041224" w:date="2024-04-09T16:39:00Z"/>
                    </w:rPr>
                  </w:pPr>
                  <w:ins w:id="166" w:author="ERCOT 041224" w:date="2024-04-09T16:39:00Z">
                    <w:r>
                      <w:t>Unit</w:t>
                    </w:r>
                  </w:ins>
                </w:p>
              </w:tc>
              <w:tc>
                <w:tcPr>
                  <w:tcW w:w="3028" w:type="pct"/>
                </w:tcPr>
                <w:p w14:paraId="12339234" w14:textId="77777777" w:rsidR="0083283E" w:rsidRDefault="0083283E" w:rsidP="00F66C87">
                  <w:pPr>
                    <w:pStyle w:val="TableHead"/>
                    <w:rPr>
                      <w:ins w:id="167" w:author="ERCOT 041224" w:date="2024-04-09T16:39:00Z"/>
                    </w:rPr>
                  </w:pPr>
                  <w:ins w:id="168" w:author="ERCOT 041224" w:date="2024-04-09T16:39:00Z">
                    <w:r>
                      <w:t>Definition</w:t>
                    </w:r>
                  </w:ins>
                </w:p>
              </w:tc>
            </w:tr>
            <w:tr w:rsidR="0083283E" w14:paraId="5A2271B2" w14:textId="77777777" w:rsidTr="00F66C87">
              <w:trPr>
                <w:cantSplit/>
                <w:tblHeader/>
                <w:ins w:id="169" w:author="ERCOT 041224" w:date="2024-04-09T16:39:00Z"/>
              </w:trPr>
              <w:tc>
                <w:tcPr>
                  <w:tcW w:w="1201" w:type="pct"/>
                </w:tcPr>
                <w:p w14:paraId="48740537" w14:textId="77777777" w:rsidR="0083283E" w:rsidRPr="00EF2B98" w:rsidRDefault="0083283E" w:rsidP="00F66C87">
                  <w:pPr>
                    <w:pStyle w:val="TableHead"/>
                    <w:rPr>
                      <w:ins w:id="170" w:author="ERCOT 041224" w:date="2024-04-09T16:39:00Z"/>
                      <w:b w:val="0"/>
                      <w:bCs/>
                    </w:rPr>
                  </w:pPr>
                  <w:ins w:id="171"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25F8EFB7" w14:textId="77777777" w:rsidR="0083283E" w:rsidRPr="007E50C2" w:rsidRDefault="0083283E" w:rsidP="00F66C87">
                  <w:pPr>
                    <w:pStyle w:val="TableHead"/>
                    <w:rPr>
                      <w:ins w:id="172" w:author="ERCOT 041224" w:date="2024-04-09T16:39:00Z"/>
                      <w:b w:val="0"/>
                      <w:bCs/>
                    </w:rPr>
                  </w:pPr>
                  <w:ins w:id="173" w:author="ERCOT 041224" w:date="2024-04-11T15:04:00Z">
                    <w:r w:rsidRPr="007E50C2">
                      <w:rPr>
                        <w:b w:val="0"/>
                        <w:bCs/>
                      </w:rPr>
                      <w:t>MWh</w:t>
                    </w:r>
                  </w:ins>
                </w:p>
              </w:tc>
              <w:tc>
                <w:tcPr>
                  <w:tcW w:w="3028" w:type="pct"/>
                </w:tcPr>
                <w:p w14:paraId="5A110610" w14:textId="77777777" w:rsidR="0083283E" w:rsidRPr="00EF2B98" w:rsidRDefault="0083283E" w:rsidP="00F66C87">
                  <w:pPr>
                    <w:pStyle w:val="TableHead"/>
                    <w:spacing w:after="0"/>
                    <w:rPr>
                      <w:ins w:id="174" w:author="ERCOT 041224" w:date="2024-04-09T16:39:00Z"/>
                      <w:b w:val="0"/>
                      <w:bCs/>
                    </w:rPr>
                  </w:pPr>
                  <w:ins w:id="175" w:author="ERCOT 041224" w:date="2024-04-09T16:39: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83283E" w14:paraId="26DE52D6" w14:textId="77777777" w:rsidTr="00F66C87">
              <w:trPr>
                <w:cantSplit/>
                <w:tblHeader/>
                <w:ins w:id="176" w:author="ERCOT 041224" w:date="2024-04-09T16:39:00Z"/>
              </w:trPr>
              <w:tc>
                <w:tcPr>
                  <w:tcW w:w="1201" w:type="pct"/>
                </w:tcPr>
                <w:p w14:paraId="7670AA5A" w14:textId="77777777" w:rsidR="0083283E" w:rsidRPr="00EF2B98" w:rsidRDefault="0083283E" w:rsidP="00F66C87">
                  <w:pPr>
                    <w:pStyle w:val="TableHead"/>
                    <w:rPr>
                      <w:ins w:id="177" w:author="ERCOT 041224" w:date="2024-04-09T16:39:00Z"/>
                      <w:b w:val="0"/>
                      <w:bCs/>
                    </w:rPr>
                  </w:pPr>
                  <w:ins w:id="178" w:author="ERCOT 041224" w:date="2024-04-09T16:39:00Z">
                    <w:r w:rsidRPr="00EF2B98">
                      <w:rPr>
                        <w:b w:val="0"/>
                        <w:bCs/>
                      </w:rPr>
                      <w:t>DAM EOO Cleared</w:t>
                    </w:r>
                    <w:r w:rsidRPr="00EF2B98">
                      <w:rPr>
                        <w:b w:val="0"/>
                        <w:bCs/>
                        <w:i/>
                        <w:vertAlign w:val="subscript"/>
                      </w:rPr>
                      <w:t xml:space="preserve"> h, p</w:t>
                    </w:r>
                  </w:ins>
                </w:p>
              </w:tc>
              <w:tc>
                <w:tcPr>
                  <w:tcW w:w="771" w:type="pct"/>
                </w:tcPr>
                <w:p w14:paraId="5B444617" w14:textId="77777777" w:rsidR="0083283E" w:rsidRPr="007E50C2" w:rsidRDefault="0083283E" w:rsidP="00F66C87">
                  <w:pPr>
                    <w:pStyle w:val="TableHead"/>
                    <w:rPr>
                      <w:ins w:id="179" w:author="ERCOT 041224" w:date="2024-04-09T16:39:00Z"/>
                      <w:b w:val="0"/>
                      <w:bCs/>
                    </w:rPr>
                  </w:pPr>
                  <w:ins w:id="180" w:author="ERCOT 041224" w:date="2024-04-11T15:04:00Z">
                    <w:r w:rsidRPr="007E50C2">
                      <w:rPr>
                        <w:b w:val="0"/>
                        <w:bCs/>
                      </w:rPr>
                      <w:t>MWh</w:t>
                    </w:r>
                  </w:ins>
                </w:p>
              </w:tc>
              <w:tc>
                <w:tcPr>
                  <w:tcW w:w="3028" w:type="pct"/>
                </w:tcPr>
                <w:p w14:paraId="6541C2E2" w14:textId="77777777" w:rsidR="0083283E" w:rsidRPr="00EF2B98" w:rsidRDefault="0083283E" w:rsidP="00F66C87">
                  <w:pPr>
                    <w:pStyle w:val="TableHead"/>
                    <w:spacing w:after="0"/>
                    <w:rPr>
                      <w:ins w:id="181" w:author="ERCOT 041224" w:date="2024-04-09T16:39:00Z"/>
                      <w:b w:val="0"/>
                      <w:bCs/>
                    </w:rPr>
                  </w:pPr>
                  <w:ins w:id="182"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83283E" w14:paraId="6E445E83" w14:textId="77777777" w:rsidTr="00F66C87">
              <w:trPr>
                <w:cantSplit/>
                <w:ins w:id="183" w:author="ERCOT 041224" w:date="2024-04-09T16:39:00Z"/>
              </w:trPr>
              <w:tc>
                <w:tcPr>
                  <w:tcW w:w="1201" w:type="pct"/>
                </w:tcPr>
                <w:p w14:paraId="3A1CA373" w14:textId="77777777" w:rsidR="0083283E" w:rsidRDefault="0083283E" w:rsidP="00F66C87">
                  <w:pPr>
                    <w:pStyle w:val="TableBody"/>
                    <w:rPr>
                      <w:ins w:id="184" w:author="ERCOT 041224" w:date="2024-04-09T16:39:00Z"/>
                      <w:lang w:val="pt-BR"/>
                    </w:rPr>
                  </w:pPr>
                  <w:ins w:id="185" w:author="ERCOT 041224" w:date="2024-04-09T16:39:00Z">
                    <w:r>
                      <w:t>DAM TPO Cleared</w:t>
                    </w:r>
                    <w:r>
                      <w:rPr>
                        <w:i/>
                        <w:vertAlign w:val="subscript"/>
                      </w:rPr>
                      <w:t xml:space="preserve"> h, p</w:t>
                    </w:r>
                  </w:ins>
                </w:p>
              </w:tc>
              <w:tc>
                <w:tcPr>
                  <w:tcW w:w="771" w:type="pct"/>
                </w:tcPr>
                <w:p w14:paraId="77B74618" w14:textId="77777777" w:rsidR="0083283E" w:rsidRDefault="0083283E" w:rsidP="00F66C87">
                  <w:pPr>
                    <w:pStyle w:val="TableBody"/>
                    <w:rPr>
                      <w:ins w:id="186" w:author="ERCOT 041224" w:date="2024-04-09T16:39:00Z"/>
                    </w:rPr>
                  </w:pPr>
                  <w:ins w:id="187" w:author="ERCOT 041224" w:date="2024-04-11T15:04:00Z">
                    <w:r>
                      <w:t>MWh</w:t>
                    </w:r>
                  </w:ins>
                </w:p>
              </w:tc>
              <w:tc>
                <w:tcPr>
                  <w:tcW w:w="3028" w:type="pct"/>
                </w:tcPr>
                <w:p w14:paraId="4D090652" w14:textId="77777777" w:rsidR="0083283E" w:rsidRDefault="0083283E" w:rsidP="00F66C87">
                  <w:pPr>
                    <w:pStyle w:val="TableBody"/>
                    <w:rPr>
                      <w:ins w:id="188" w:author="ERCOT 041224" w:date="2024-04-09T16:39:00Z"/>
                    </w:rPr>
                  </w:pPr>
                  <w:ins w:id="189" w:author="ERCOT 041224" w:date="2024-04-09T16:39: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83283E" w14:paraId="1030418A" w14:textId="77777777" w:rsidTr="00F66C87">
              <w:trPr>
                <w:cantSplit/>
                <w:ins w:id="190" w:author="ERCOT 080124" w:date="2024-07-30T09:24:00Z"/>
              </w:trPr>
              <w:tc>
                <w:tcPr>
                  <w:tcW w:w="1201" w:type="pct"/>
                </w:tcPr>
                <w:p w14:paraId="4FEAC8EA" w14:textId="77777777" w:rsidR="0083283E" w:rsidRDefault="0083283E" w:rsidP="00F66C87">
                  <w:pPr>
                    <w:pStyle w:val="TableBody"/>
                    <w:rPr>
                      <w:ins w:id="191" w:author="ERCOT 080124" w:date="2024-07-30T09:24:00Z"/>
                    </w:rPr>
                  </w:pPr>
                  <w:ins w:id="192" w:author="ERCOT 080124" w:date="2024-07-30T09:24:00Z">
                    <w:r>
                      <w:rPr>
                        <w:color w:val="000000"/>
                      </w:rPr>
                      <w:t>DASPP</w:t>
                    </w:r>
                    <w:r>
                      <w:rPr>
                        <w:i/>
                        <w:vertAlign w:val="subscript"/>
                      </w:rPr>
                      <w:t xml:space="preserve"> h, p</w:t>
                    </w:r>
                  </w:ins>
                </w:p>
              </w:tc>
              <w:tc>
                <w:tcPr>
                  <w:tcW w:w="771" w:type="pct"/>
                </w:tcPr>
                <w:p w14:paraId="7D2AA6A0" w14:textId="77777777" w:rsidR="0083283E" w:rsidRDefault="0083283E" w:rsidP="00F66C87">
                  <w:pPr>
                    <w:pStyle w:val="TableBody"/>
                    <w:rPr>
                      <w:ins w:id="193" w:author="ERCOT 080124" w:date="2024-07-30T09:24:00Z"/>
                    </w:rPr>
                  </w:pPr>
                  <w:ins w:id="194" w:author="ERCOT 080124" w:date="2024-07-30T09:24:00Z">
                    <w:r>
                      <w:t>$/MWh</w:t>
                    </w:r>
                  </w:ins>
                </w:p>
              </w:tc>
              <w:tc>
                <w:tcPr>
                  <w:tcW w:w="3028" w:type="pct"/>
                </w:tcPr>
                <w:p w14:paraId="68473E5C" w14:textId="77777777" w:rsidR="0083283E" w:rsidRDefault="0083283E" w:rsidP="00F66C87">
                  <w:pPr>
                    <w:pStyle w:val="TableBody"/>
                    <w:rPr>
                      <w:ins w:id="195" w:author="ERCOT 080124" w:date="2024-07-30T09:24:00Z"/>
                      <w:i/>
                    </w:rPr>
                  </w:pPr>
                  <w:ins w:id="196"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83283E" w14:paraId="2DB086F4" w14:textId="77777777" w:rsidTr="00F66C87">
              <w:trPr>
                <w:cantSplit/>
                <w:ins w:id="197" w:author="ERCOT 041224" w:date="2024-04-09T16:39:00Z"/>
              </w:trPr>
              <w:tc>
                <w:tcPr>
                  <w:tcW w:w="1201" w:type="pct"/>
                </w:tcPr>
                <w:p w14:paraId="264F171D" w14:textId="77777777" w:rsidR="0083283E" w:rsidRPr="00EF2B98" w:rsidRDefault="0083283E" w:rsidP="00F66C87">
                  <w:pPr>
                    <w:pStyle w:val="TableBody"/>
                    <w:rPr>
                      <w:ins w:id="198" w:author="ERCOT 041224" w:date="2024-04-09T16:39:00Z"/>
                      <w:i/>
                      <w:iCs w:val="0"/>
                    </w:rPr>
                  </w:pPr>
                  <w:ins w:id="199" w:author="ERCOT 041224" w:date="2024-04-09T16:39:00Z">
                    <w:r w:rsidRPr="00EF2B98">
                      <w:rPr>
                        <w:i/>
                        <w:iCs w:val="0"/>
                      </w:rPr>
                      <w:t>h</w:t>
                    </w:r>
                  </w:ins>
                </w:p>
              </w:tc>
              <w:tc>
                <w:tcPr>
                  <w:tcW w:w="771" w:type="pct"/>
                </w:tcPr>
                <w:p w14:paraId="43366E0E" w14:textId="77777777" w:rsidR="0083283E" w:rsidRDefault="0083283E" w:rsidP="00F66C87">
                  <w:pPr>
                    <w:pStyle w:val="TableBody"/>
                    <w:rPr>
                      <w:ins w:id="200" w:author="ERCOT 041224" w:date="2024-04-09T16:39:00Z"/>
                    </w:rPr>
                  </w:pPr>
                  <w:ins w:id="201" w:author="ERCOT 041224" w:date="2024-04-09T16:39:00Z">
                    <w:r>
                      <w:t>none</w:t>
                    </w:r>
                  </w:ins>
                </w:p>
              </w:tc>
              <w:tc>
                <w:tcPr>
                  <w:tcW w:w="3028" w:type="pct"/>
                </w:tcPr>
                <w:p w14:paraId="1A28E39C" w14:textId="77777777" w:rsidR="0083283E" w:rsidRDefault="0083283E" w:rsidP="00F66C87">
                  <w:pPr>
                    <w:pStyle w:val="TableBody"/>
                    <w:rPr>
                      <w:ins w:id="202" w:author="ERCOT 041224" w:date="2024-04-09T16:39:00Z"/>
                    </w:rPr>
                  </w:pPr>
                  <w:ins w:id="203" w:author="ERCOT 041224" w:date="2024-04-09T16:39:00Z">
                    <w:r>
                      <w:t>An Operating Hour.</w:t>
                    </w:r>
                  </w:ins>
                </w:p>
              </w:tc>
            </w:tr>
            <w:tr w:rsidR="0083283E" w14:paraId="0A031610" w14:textId="77777777" w:rsidTr="00F66C87">
              <w:trPr>
                <w:cantSplit/>
                <w:ins w:id="204" w:author="ERCOT 041224" w:date="2024-04-09T16:39:00Z"/>
              </w:trPr>
              <w:tc>
                <w:tcPr>
                  <w:tcW w:w="1201" w:type="pct"/>
                </w:tcPr>
                <w:p w14:paraId="683609B7" w14:textId="77777777" w:rsidR="0083283E" w:rsidRPr="00EF2B98" w:rsidRDefault="0083283E" w:rsidP="00F66C87">
                  <w:pPr>
                    <w:pStyle w:val="TableBody"/>
                    <w:rPr>
                      <w:ins w:id="205" w:author="ERCOT 041224" w:date="2024-04-09T16:39:00Z"/>
                      <w:i/>
                      <w:iCs w:val="0"/>
                    </w:rPr>
                  </w:pPr>
                  <w:ins w:id="206" w:author="ERCOT 041224" w:date="2024-04-09T16:39:00Z">
                    <w:r w:rsidRPr="00EF2B98">
                      <w:rPr>
                        <w:i/>
                        <w:iCs w:val="0"/>
                      </w:rPr>
                      <w:t>p</w:t>
                    </w:r>
                  </w:ins>
                </w:p>
              </w:tc>
              <w:tc>
                <w:tcPr>
                  <w:tcW w:w="771" w:type="pct"/>
                </w:tcPr>
                <w:p w14:paraId="7C1FB1D4" w14:textId="77777777" w:rsidR="0083283E" w:rsidRDefault="0083283E" w:rsidP="00F66C87">
                  <w:pPr>
                    <w:pStyle w:val="TableBody"/>
                    <w:rPr>
                      <w:ins w:id="207" w:author="ERCOT 041224" w:date="2024-04-09T16:39:00Z"/>
                    </w:rPr>
                  </w:pPr>
                  <w:ins w:id="208" w:author="ERCOT 041224" w:date="2024-04-09T16:39:00Z">
                    <w:r>
                      <w:t>none</w:t>
                    </w:r>
                  </w:ins>
                </w:p>
              </w:tc>
              <w:tc>
                <w:tcPr>
                  <w:tcW w:w="3028" w:type="pct"/>
                </w:tcPr>
                <w:p w14:paraId="66F617FC" w14:textId="77777777" w:rsidR="0083283E" w:rsidRPr="00EF2B98" w:rsidRDefault="0083283E" w:rsidP="00F66C87">
                  <w:pPr>
                    <w:pStyle w:val="TableBody"/>
                    <w:rPr>
                      <w:ins w:id="209" w:author="ERCOT 041224" w:date="2024-04-09T16:39:00Z"/>
                      <w:iCs w:val="0"/>
                    </w:rPr>
                  </w:pPr>
                  <w:ins w:id="210" w:author="ERCOT 041224" w:date="2024-04-09T16:39:00Z">
                    <w:r w:rsidRPr="00EF2B98">
                      <w:rPr>
                        <w:iCs w:val="0"/>
                      </w:rPr>
                      <w:t>A Settlement Point.</w:t>
                    </w:r>
                  </w:ins>
                </w:p>
              </w:tc>
            </w:tr>
          </w:tbl>
          <w:p w14:paraId="33720C6D" w14:textId="77777777" w:rsidR="0083283E" w:rsidRDefault="0083283E" w:rsidP="00F66C87">
            <w:pPr>
              <w:spacing w:before="240" w:after="240"/>
              <w:ind w:left="3600" w:hanging="720"/>
              <w:rPr>
                <w:ins w:id="211" w:author="ERCOT 041224" w:date="2024-04-11T15:13:00Z"/>
              </w:rPr>
            </w:pPr>
            <w:r>
              <w:t>(2)</w:t>
            </w:r>
            <w:r w:rsidRPr="008A75BA">
              <w:tab/>
            </w:r>
            <w:ins w:id="212" w:author="ERCOT 041224" w:date="2024-04-11T15:13:00Z">
              <w:r w:rsidRPr="00B71DEE">
                <w:t>Default values are outlined in paragraph (10) below.</w:t>
              </w:r>
            </w:ins>
          </w:p>
          <w:p w14:paraId="3953764F" w14:textId="77777777" w:rsidR="0083283E" w:rsidRPr="008A75BA" w:rsidRDefault="0083283E" w:rsidP="00F66C87">
            <w:pPr>
              <w:spacing w:after="240"/>
              <w:ind w:left="3600" w:hanging="720"/>
            </w:pPr>
            <w:ins w:id="213" w:author="ERCOT 041224" w:date="2024-04-11T15:13:00Z">
              <w:r w:rsidRPr="008A75BA">
                <w:t>(</w:t>
              </w:r>
              <w:r>
                <w:t>3</w:t>
              </w:r>
              <w:r w:rsidRPr="008A75BA">
                <w:t>)</w:t>
              </w:r>
              <w:r w:rsidRPr="008A75BA">
                <w:tab/>
              </w:r>
            </w:ins>
            <w:ins w:id="214" w:author="ERCOT 041224" w:date="2024-04-09T16:42:00Z">
              <w:r>
                <w:t xml:space="preserve">A </w:t>
              </w:r>
              <w:proofErr w:type="gramStart"/>
              <w:r>
                <w:t>Counter-Party</w:t>
              </w:r>
              <w:proofErr w:type="gramEnd"/>
              <w:r>
                <w:t xml:space="preserve">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215" w:author="ERCOT 041224" w:date="2024-04-09T16:42:00Z">
              <w:r>
                <w:t>7</w:t>
              </w:r>
            </w:ins>
            <w:del w:id="216" w:author="ERCOT 041224" w:date="2024-04-09T16:42:00Z">
              <w:r w:rsidRPr="008A75BA" w:rsidDel="00700BBC">
                <w:delText>8</w:delText>
              </w:r>
            </w:del>
            <w:r w:rsidRPr="008A75BA">
              <w:t>) below or based on information available to ERCOT.</w:t>
            </w:r>
          </w:p>
          <w:p w14:paraId="51EE7DD4" w14:textId="77777777" w:rsidR="0083283E" w:rsidRPr="008A75BA" w:rsidRDefault="0083283E" w:rsidP="00F66C8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44FE1B9C" w14:textId="77777777" w:rsidR="0083283E" w:rsidRPr="008A75BA" w:rsidRDefault="0083283E" w:rsidP="0083283E">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6375F714" w14:textId="77777777" w:rsidR="0083283E" w:rsidRPr="008A75BA" w:rsidRDefault="0083283E" w:rsidP="0083283E">
      <w:pPr>
        <w:spacing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the sum of (A) and (B) shall apply.   </w:t>
      </w:r>
    </w:p>
    <w:p w14:paraId="3F949814" w14:textId="77777777" w:rsidR="0083283E" w:rsidRPr="008A75BA" w:rsidRDefault="0083283E" w:rsidP="0083283E">
      <w:pPr>
        <w:spacing w:after="240"/>
        <w:ind w:left="2880" w:hanging="720"/>
        <w:rPr>
          <w:szCs w:val="20"/>
        </w:rPr>
      </w:pPr>
      <w:r w:rsidRPr="008A75BA">
        <w:rPr>
          <w:szCs w:val="20"/>
        </w:rPr>
        <w:t>(A)</w:t>
      </w:r>
      <w:r w:rsidRPr="008A75BA">
        <w:rPr>
          <w:szCs w:val="20"/>
        </w:rPr>
        <w:tab/>
        <w:t>Credit exposure will be:</w:t>
      </w:r>
    </w:p>
    <w:p w14:paraId="429AFAA0" w14:textId="77777777" w:rsidR="0083283E" w:rsidRPr="008A75BA" w:rsidRDefault="0083283E" w:rsidP="0083283E">
      <w:pPr>
        <w:spacing w:after="240"/>
        <w:ind w:left="3600" w:hanging="720"/>
        <w:rPr>
          <w:szCs w:val="20"/>
        </w:rPr>
      </w:pPr>
      <w:r w:rsidRPr="008A75BA">
        <w:rPr>
          <w:szCs w:val="20"/>
        </w:rPr>
        <w:t>(1)</w:t>
      </w:r>
      <w:r w:rsidRPr="008A75BA">
        <w:rPr>
          <w:szCs w:val="20"/>
        </w:rPr>
        <w:tab/>
        <w:t xml:space="preserve">Reduced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positive).  The reduction shall be the quantity of the offer multiplied by the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multiplied by the value </w:t>
      </w:r>
      <w:r w:rsidRPr="008A75BA">
        <w:rPr>
          <w:i/>
          <w:szCs w:val="20"/>
        </w:rPr>
        <w:t>e2.</w:t>
      </w:r>
    </w:p>
    <w:p w14:paraId="4E8DB147" w14:textId="77777777" w:rsidR="0083283E" w:rsidRPr="008A75BA" w:rsidRDefault="0083283E" w:rsidP="0083283E">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CD6D2E0" w14:textId="77777777" w:rsidR="0083283E" w:rsidRPr="008A75BA" w:rsidDel="00700BBC" w:rsidRDefault="0083283E" w:rsidP="0083283E">
      <w:pPr>
        <w:spacing w:after="240"/>
        <w:ind w:left="4320"/>
        <w:rPr>
          <w:del w:id="217" w:author="ERCOT 041224" w:date="2024-04-09T16:43:00Z"/>
          <w:szCs w:val="20"/>
        </w:rPr>
      </w:pPr>
      <w:del w:id="218" w:author="ERCOT 041224" w:date="2024-04-09T16:43:00Z">
        <w:r w:rsidRPr="008A75BA" w:rsidDel="00700BBC">
          <w:rPr>
            <w:szCs w:val="20"/>
          </w:rPr>
          <w:lastRenderedPageBreak/>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4864AC4C" w14:textId="77777777" w:rsidR="0083283E" w:rsidRPr="008A75BA" w:rsidDel="00700BBC" w:rsidRDefault="0083283E" w:rsidP="0083283E">
      <w:pPr>
        <w:ind w:left="4320"/>
        <w:rPr>
          <w:del w:id="219" w:author="ERCOT 041224" w:date="2024-04-09T16:43:00Z"/>
        </w:rPr>
      </w:pPr>
      <w:del w:id="220"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5932C00A" w14:textId="77777777" w:rsidR="0083283E" w:rsidRPr="008A75BA" w:rsidRDefault="0083283E" w:rsidP="0083283E">
      <w:pPr>
        <w:spacing w:after="240"/>
        <w:ind w:left="4320"/>
        <w:rPr>
          <w:ins w:id="221" w:author="ERCOT 041224" w:date="2024-04-09T16:43:00Z"/>
          <w:szCs w:val="20"/>
        </w:rPr>
      </w:pPr>
      <w:ins w:id="222"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del w:id="223" w:author="ERCOT 080124" w:date="2024-08-01T14:49:00Z">
          <w:r w:rsidDel="00681C36">
            <w:rPr>
              <w:szCs w:val="20"/>
            </w:rPr>
            <w:delText>(</w:delText>
          </w:r>
        </w:del>
        <w:r>
          <w:rPr>
            <w:color w:val="000000"/>
          </w:rPr>
          <w:t>DAM EOO Cleared</w:t>
        </w:r>
        <w:r>
          <w:rPr>
            <w:i/>
            <w:vertAlign w:val="subscript"/>
          </w:rPr>
          <w:t xml:space="preserve"> h, p</w:t>
        </w:r>
        <w:del w:id="224"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5"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t xml:space="preserve">) </w:t>
        </w:r>
        <w:r w:rsidRPr="008A75BA">
          <w:rPr>
            <w:szCs w:val="20"/>
          </w:rPr>
          <w:t xml:space="preserve">- </w:t>
        </w:r>
        <w:r>
          <w:rPr>
            <w:szCs w:val="20"/>
          </w:rPr>
          <w:t xml:space="preserve"> </w:t>
        </w:r>
        <w:r>
          <w:rPr>
            <w:color w:val="000000"/>
          </w:rPr>
          <w:t>DAM EOB Cleared</w:t>
        </w:r>
        <w:r>
          <w:rPr>
            <w:i/>
            <w:vertAlign w:val="subscript"/>
          </w:rPr>
          <w:t xml:space="preserve"> h, p</w:t>
        </w:r>
        <w:del w:id="226" w:author="ERCOT 080124" w:date="2024-07-30T09:25:00Z">
          <w:r w:rsidDel="0049023A">
            <w:rPr>
              <w:i/>
            </w:rPr>
            <w:delText xml:space="preserve"> </w:delText>
          </w:r>
          <w:r w:rsidDel="0049023A">
            <w:rPr>
              <w:color w:val="000000"/>
            </w:rPr>
            <w:delText>* DASPP</w:delText>
          </w:r>
          <w:r w:rsidDel="0049023A">
            <w:rPr>
              <w:i/>
              <w:vertAlign w:val="subscript"/>
            </w:rPr>
            <w:delText xml:space="preserve"> h, p ) </w:delText>
          </w:r>
          <w:r w:rsidDel="0049023A">
            <w:rPr>
              <w:color w:val="000000"/>
            </w:rPr>
            <w:delText>DAM EOB Cleared</w:delText>
          </w:r>
          <w:r w:rsidDel="0049023A">
            <w:rPr>
              <w:i/>
              <w:vertAlign w:val="subscript"/>
            </w:rPr>
            <w:delText xml:space="preserve"> h, p</w:delText>
          </w:r>
          <w:r w:rsidDel="0049023A">
            <w:rPr>
              <w:i/>
            </w:rPr>
            <w:delText xml:space="preserve"> </w:delText>
          </w:r>
          <w:r w:rsidDel="0049023A">
            <w:rPr>
              <w:color w:val="000000"/>
            </w:rPr>
            <w:delText>* DASPP</w:delText>
          </w:r>
          <w:r w:rsidDel="0049023A">
            <w:rPr>
              <w:i/>
              <w:vertAlign w:val="subscript"/>
            </w:rPr>
            <w:delText xml:space="preserve"> h, p</w:delText>
          </w:r>
          <w:r w:rsidRPr="008A75BA" w:rsidDel="0049023A">
            <w:rPr>
              <w:szCs w:val="20"/>
            </w:rPr>
            <w:delText>)</w:delText>
          </w:r>
        </w:del>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del w:id="227"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8"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rPr>
            <w:szCs w:val="20"/>
          </w:rPr>
          <w:t>))]</w:t>
        </w:r>
      </w:ins>
    </w:p>
    <w:p w14:paraId="0AFE3712" w14:textId="77777777" w:rsidR="0083283E" w:rsidRDefault="0083283E" w:rsidP="0083283E">
      <w:pPr>
        <w:spacing w:after="240"/>
        <w:ind w:left="4320"/>
        <w:rPr>
          <w:ins w:id="229" w:author="ERCOT 041224" w:date="2024-04-09T16:43:00Z"/>
        </w:rPr>
      </w:pPr>
      <w:ins w:id="230"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del w:id="231"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32"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83283E" w14:paraId="53D3183C" w14:textId="77777777" w:rsidTr="00F66C87">
        <w:trPr>
          <w:cantSplit/>
          <w:tblHeader/>
          <w:ins w:id="233" w:author="ERCOT 041224" w:date="2024-04-09T16:44:00Z"/>
        </w:trPr>
        <w:tc>
          <w:tcPr>
            <w:tcW w:w="1201" w:type="pct"/>
          </w:tcPr>
          <w:p w14:paraId="5593758B" w14:textId="77777777" w:rsidR="0083283E" w:rsidRDefault="0083283E" w:rsidP="00F66C87">
            <w:pPr>
              <w:pStyle w:val="TableHead"/>
              <w:rPr>
                <w:ins w:id="234" w:author="ERCOT 041224" w:date="2024-04-09T16:44:00Z"/>
              </w:rPr>
            </w:pPr>
            <w:ins w:id="235" w:author="ERCOT 041224" w:date="2024-04-09T16:44:00Z">
              <w:r>
                <w:t>Variable</w:t>
              </w:r>
            </w:ins>
          </w:p>
        </w:tc>
        <w:tc>
          <w:tcPr>
            <w:tcW w:w="771" w:type="pct"/>
          </w:tcPr>
          <w:p w14:paraId="151144B1" w14:textId="77777777" w:rsidR="0083283E" w:rsidRDefault="0083283E" w:rsidP="00F66C87">
            <w:pPr>
              <w:pStyle w:val="TableHead"/>
              <w:rPr>
                <w:ins w:id="236" w:author="ERCOT 041224" w:date="2024-04-09T16:44:00Z"/>
              </w:rPr>
            </w:pPr>
            <w:ins w:id="237" w:author="ERCOT 041224" w:date="2024-04-09T16:44:00Z">
              <w:r>
                <w:t>Unit</w:t>
              </w:r>
            </w:ins>
          </w:p>
        </w:tc>
        <w:tc>
          <w:tcPr>
            <w:tcW w:w="3028" w:type="pct"/>
          </w:tcPr>
          <w:p w14:paraId="5285030E" w14:textId="77777777" w:rsidR="0083283E" w:rsidRDefault="0083283E" w:rsidP="00F66C87">
            <w:pPr>
              <w:pStyle w:val="TableHead"/>
              <w:rPr>
                <w:ins w:id="238" w:author="ERCOT 041224" w:date="2024-04-09T16:44:00Z"/>
              </w:rPr>
            </w:pPr>
            <w:ins w:id="239" w:author="ERCOT 041224" w:date="2024-04-09T16:44:00Z">
              <w:r>
                <w:t>Definition</w:t>
              </w:r>
            </w:ins>
          </w:p>
        </w:tc>
      </w:tr>
      <w:tr w:rsidR="0083283E" w14:paraId="56BE73AA" w14:textId="77777777" w:rsidTr="00F66C87">
        <w:trPr>
          <w:cantSplit/>
          <w:tblHeader/>
          <w:ins w:id="240" w:author="ERCOT 041224" w:date="2024-04-09T16:44:00Z"/>
        </w:trPr>
        <w:tc>
          <w:tcPr>
            <w:tcW w:w="1201" w:type="pct"/>
          </w:tcPr>
          <w:p w14:paraId="6455A211" w14:textId="77777777" w:rsidR="0083283E" w:rsidRPr="00EF2B98" w:rsidRDefault="0083283E" w:rsidP="00F66C87">
            <w:pPr>
              <w:pStyle w:val="TableHead"/>
              <w:rPr>
                <w:ins w:id="241" w:author="ERCOT 041224" w:date="2024-04-09T16:44:00Z"/>
                <w:b w:val="0"/>
                <w:bCs/>
              </w:rPr>
            </w:pPr>
            <w:ins w:id="242"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4375213" w14:textId="77777777" w:rsidR="0083283E" w:rsidRPr="007E50C2" w:rsidRDefault="0083283E" w:rsidP="00F66C87">
            <w:pPr>
              <w:pStyle w:val="TableHead"/>
              <w:rPr>
                <w:ins w:id="243" w:author="ERCOT 041224" w:date="2024-04-09T16:44:00Z"/>
                <w:b w:val="0"/>
                <w:bCs/>
              </w:rPr>
            </w:pPr>
            <w:ins w:id="244" w:author="ERCOT 041224" w:date="2024-04-11T15:14:00Z">
              <w:r w:rsidRPr="007E50C2">
                <w:rPr>
                  <w:b w:val="0"/>
                  <w:bCs/>
                </w:rPr>
                <w:t>MWh</w:t>
              </w:r>
            </w:ins>
          </w:p>
        </w:tc>
        <w:tc>
          <w:tcPr>
            <w:tcW w:w="3028" w:type="pct"/>
          </w:tcPr>
          <w:p w14:paraId="19546BF6" w14:textId="77777777" w:rsidR="0083283E" w:rsidRPr="00EF2B98" w:rsidRDefault="0083283E" w:rsidP="00F66C87">
            <w:pPr>
              <w:pStyle w:val="TableHead"/>
              <w:spacing w:after="0"/>
              <w:rPr>
                <w:ins w:id="245" w:author="ERCOT 041224" w:date="2024-04-09T16:44:00Z"/>
                <w:b w:val="0"/>
                <w:bCs/>
              </w:rPr>
            </w:pPr>
            <w:ins w:id="246" w:author="ERCOT 041224" w:date="2024-04-09T16:44: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83283E" w14:paraId="09D86DDD" w14:textId="77777777" w:rsidTr="00F66C87">
        <w:trPr>
          <w:cantSplit/>
          <w:tblHeader/>
          <w:ins w:id="247" w:author="ERCOT 041224" w:date="2024-04-09T16:44:00Z"/>
        </w:trPr>
        <w:tc>
          <w:tcPr>
            <w:tcW w:w="1201" w:type="pct"/>
          </w:tcPr>
          <w:p w14:paraId="63681C8B" w14:textId="77777777" w:rsidR="0083283E" w:rsidRPr="00EF2B98" w:rsidRDefault="0083283E" w:rsidP="00F66C87">
            <w:pPr>
              <w:pStyle w:val="TableHead"/>
              <w:rPr>
                <w:ins w:id="248" w:author="ERCOT 041224" w:date="2024-04-09T16:44:00Z"/>
                <w:b w:val="0"/>
                <w:bCs/>
              </w:rPr>
            </w:pPr>
            <w:ins w:id="249" w:author="ERCOT 041224" w:date="2024-04-09T16:44:00Z">
              <w:r w:rsidRPr="00EF2B98">
                <w:rPr>
                  <w:b w:val="0"/>
                  <w:bCs/>
                </w:rPr>
                <w:t>DAM EOO Cleared</w:t>
              </w:r>
              <w:r w:rsidRPr="00EF2B98">
                <w:rPr>
                  <w:b w:val="0"/>
                  <w:bCs/>
                  <w:i/>
                  <w:vertAlign w:val="subscript"/>
                </w:rPr>
                <w:t xml:space="preserve"> h, p</w:t>
              </w:r>
            </w:ins>
          </w:p>
        </w:tc>
        <w:tc>
          <w:tcPr>
            <w:tcW w:w="771" w:type="pct"/>
          </w:tcPr>
          <w:p w14:paraId="2C1BEDE5" w14:textId="77777777" w:rsidR="0083283E" w:rsidRPr="007E50C2" w:rsidRDefault="0083283E" w:rsidP="00F66C87">
            <w:pPr>
              <w:pStyle w:val="TableHead"/>
              <w:rPr>
                <w:ins w:id="250" w:author="ERCOT 041224" w:date="2024-04-09T16:44:00Z"/>
                <w:b w:val="0"/>
                <w:bCs/>
              </w:rPr>
            </w:pPr>
            <w:ins w:id="251" w:author="ERCOT 041224" w:date="2024-04-11T15:14:00Z">
              <w:r w:rsidRPr="007E50C2">
                <w:rPr>
                  <w:b w:val="0"/>
                  <w:bCs/>
                </w:rPr>
                <w:t>MWh</w:t>
              </w:r>
            </w:ins>
          </w:p>
        </w:tc>
        <w:tc>
          <w:tcPr>
            <w:tcW w:w="3028" w:type="pct"/>
          </w:tcPr>
          <w:p w14:paraId="46822529" w14:textId="77777777" w:rsidR="0083283E" w:rsidRPr="00EF2B98" w:rsidRDefault="0083283E" w:rsidP="00F66C87">
            <w:pPr>
              <w:pStyle w:val="TableHead"/>
              <w:spacing w:after="0"/>
              <w:rPr>
                <w:ins w:id="252" w:author="ERCOT 041224" w:date="2024-04-09T16:44:00Z"/>
                <w:b w:val="0"/>
                <w:bCs/>
              </w:rPr>
            </w:pPr>
            <w:ins w:id="253"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83283E" w14:paraId="0EC722F6" w14:textId="77777777" w:rsidTr="00F66C87">
        <w:trPr>
          <w:cantSplit/>
          <w:ins w:id="254" w:author="ERCOT 041224" w:date="2024-04-09T16:44:00Z"/>
        </w:trPr>
        <w:tc>
          <w:tcPr>
            <w:tcW w:w="1201" w:type="pct"/>
          </w:tcPr>
          <w:p w14:paraId="4EFB7434" w14:textId="77777777" w:rsidR="0083283E" w:rsidRDefault="0083283E" w:rsidP="00F66C87">
            <w:pPr>
              <w:pStyle w:val="TableBody"/>
              <w:rPr>
                <w:ins w:id="255" w:author="ERCOT 041224" w:date="2024-04-09T16:44:00Z"/>
                <w:lang w:val="pt-BR"/>
              </w:rPr>
            </w:pPr>
            <w:ins w:id="256" w:author="ERCOT 041224" w:date="2024-04-09T16:44:00Z">
              <w:r>
                <w:t>DAM TPO Cleared</w:t>
              </w:r>
              <w:r>
                <w:rPr>
                  <w:i/>
                  <w:vertAlign w:val="subscript"/>
                </w:rPr>
                <w:t xml:space="preserve"> h, p</w:t>
              </w:r>
            </w:ins>
          </w:p>
        </w:tc>
        <w:tc>
          <w:tcPr>
            <w:tcW w:w="771" w:type="pct"/>
          </w:tcPr>
          <w:p w14:paraId="1FA5BC38" w14:textId="77777777" w:rsidR="0083283E" w:rsidRDefault="0083283E" w:rsidP="00F66C87">
            <w:pPr>
              <w:pStyle w:val="TableBody"/>
              <w:rPr>
                <w:ins w:id="257" w:author="ERCOT 041224" w:date="2024-04-09T16:44:00Z"/>
              </w:rPr>
            </w:pPr>
            <w:ins w:id="258" w:author="ERCOT 041224" w:date="2024-04-11T15:14:00Z">
              <w:r>
                <w:t>MWh</w:t>
              </w:r>
            </w:ins>
          </w:p>
        </w:tc>
        <w:tc>
          <w:tcPr>
            <w:tcW w:w="3028" w:type="pct"/>
          </w:tcPr>
          <w:p w14:paraId="34327534" w14:textId="77777777" w:rsidR="0083283E" w:rsidRDefault="0083283E" w:rsidP="00F66C87">
            <w:pPr>
              <w:pStyle w:val="TableBody"/>
              <w:rPr>
                <w:ins w:id="259" w:author="ERCOT 041224" w:date="2024-04-09T16:44:00Z"/>
              </w:rPr>
            </w:pPr>
            <w:ins w:id="260" w:author="ERCOT 041224" w:date="2024-04-09T16:44: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83283E" w14:paraId="78B938B6" w14:textId="77777777" w:rsidTr="00F66C87">
        <w:trPr>
          <w:cantSplit/>
          <w:ins w:id="261" w:author="ERCOT 041224" w:date="2024-04-09T16:44:00Z"/>
        </w:trPr>
        <w:tc>
          <w:tcPr>
            <w:tcW w:w="1201" w:type="pct"/>
          </w:tcPr>
          <w:p w14:paraId="0894ED65" w14:textId="77777777" w:rsidR="0083283E" w:rsidRPr="00EF2B98" w:rsidRDefault="0083283E" w:rsidP="00F66C87">
            <w:pPr>
              <w:pStyle w:val="TableBody"/>
              <w:rPr>
                <w:ins w:id="262" w:author="ERCOT 041224" w:date="2024-04-09T16:44:00Z"/>
                <w:i/>
                <w:iCs w:val="0"/>
              </w:rPr>
            </w:pPr>
            <w:ins w:id="263" w:author="ERCOT 041224" w:date="2024-04-09T16:44:00Z">
              <w:r w:rsidRPr="00EF2B98">
                <w:rPr>
                  <w:i/>
                  <w:iCs w:val="0"/>
                </w:rPr>
                <w:t>h</w:t>
              </w:r>
            </w:ins>
          </w:p>
        </w:tc>
        <w:tc>
          <w:tcPr>
            <w:tcW w:w="771" w:type="pct"/>
          </w:tcPr>
          <w:p w14:paraId="5463EDBE" w14:textId="77777777" w:rsidR="0083283E" w:rsidRDefault="0083283E" w:rsidP="00F66C87">
            <w:pPr>
              <w:pStyle w:val="TableBody"/>
              <w:rPr>
                <w:ins w:id="264" w:author="ERCOT 041224" w:date="2024-04-09T16:44:00Z"/>
              </w:rPr>
            </w:pPr>
            <w:ins w:id="265" w:author="ERCOT 041224" w:date="2024-04-09T16:44:00Z">
              <w:r>
                <w:t>none</w:t>
              </w:r>
            </w:ins>
          </w:p>
        </w:tc>
        <w:tc>
          <w:tcPr>
            <w:tcW w:w="3028" w:type="pct"/>
          </w:tcPr>
          <w:p w14:paraId="18A478C1" w14:textId="77777777" w:rsidR="0083283E" w:rsidRDefault="0083283E" w:rsidP="00F66C87">
            <w:pPr>
              <w:pStyle w:val="TableBody"/>
              <w:rPr>
                <w:ins w:id="266" w:author="ERCOT 041224" w:date="2024-04-09T16:44:00Z"/>
              </w:rPr>
            </w:pPr>
            <w:ins w:id="267" w:author="ERCOT 041224" w:date="2024-04-09T16:44:00Z">
              <w:r>
                <w:t>An Operating Hour.</w:t>
              </w:r>
            </w:ins>
          </w:p>
        </w:tc>
      </w:tr>
      <w:tr w:rsidR="0083283E" w14:paraId="6CFE5A45" w14:textId="77777777" w:rsidTr="00F66C87">
        <w:trPr>
          <w:cantSplit/>
          <w:ins w:id="268" w:author="ERCOT 041224" w:date="2024-04-09T16:44:00Z"/>
        </w:trPr>
        <w:tc>
          <w:tcPr>
            <w:tcW w:w="1201" w:type="pct"/>
          </w:tcPr>
          <w:p w14:paraId="74C18B96" w14:textId="77777777" w:rsidR="0083283E" w:rsidRPr="00EF2B98" w:rsidRDefault="0083283E" w:rsidP="00F66C87">
            <w:pPr>
              <w:pStyle w:val="TableBody"/>
              <w:rPr>
                <w:ins w:id="269" w:author="ERCOT 041224" w:date="2024-04-09T16:44:00Z"/>
                <w:i/>
                <w:iCs w:val="0"/>
              </w:rPr>
            </w:pPr>
            <w:ins w:id="270" w:author="ERCOT 041224" w:date="2024-04-09T16:44:00Z">
              <w:r w:rsidRPr="00EF2B98">
                <w:rPr>
                  <w:i/>
                  <w:iCs w:val="0"/>
                </w:rPr>
                <w:t>p</w:t>
              </w:r>
            </w:ins>
          </w:p>
        </w:tc>
        <w:tc>
          <w:tcPr>
            <w:tcW w:w="771" w:type="pct"/>
          </w:tcPr>
          <w:p w14:paraId="4014E1DE" w14:textId="77777777" w:rsidR="0083283E" w:rsidRDefault="0083283E" w:rsidP="00F66C87">
            <w:pPr>
              <w:pStyle w:val="TableBody"/>
              <w:rPr>
                <w:ins w:id="271" w:author="ERCOT 041224" w:date="2024-04-09T16:44:00Z"/>
              </w:rPr>
            </w:pPr>
            <w:ins w:id="272" w:author="ERCOT 041224" w:date="2024-04-09T16:44:00Z">
              <w:r>
                <w:t>none</w:t>
              </w:r>
            </w:ins>
          </w:p>
        </w:tc>
        <w:tc>
          <w:tcPr>
            <w:tcW w:w="3028" w:type="pct"/>
          </w:tcPr>
          <w:p w14:paraId="7C29DC88" w14:textId="77777777" w:rsidR="0083283E" w:rsidRPr="00EF2B98" w:rsidRDefault="0083283E" w:rsidP="00F66C87">
            <w:pPr>
              <w:pStyle w:val="TableBody"/>
              <w:rPr>
                <w:ins w:id="273" w:author="ERCOT 041224" w:date="2024-04-09T16:44:00Z"/>
                <w:iCs w:val="0"/>
              </w:rPr>
            </w:pPr>
            <w:ins w:id="274" w:author="ERCOT 041224" w:date="2024-04-09T16:44:00Z">
              <w:r w:rsidRPr="00EF2B98">
                <w:rPr>
                  <w:iCs w:val="0"/>
                </w:rPr>
                <w:t>A Settlement Point.</w:t>
              </w:r>
            </w:ins>
          </w:p>
        </w:tc>
      </w:tr>
    </w:tbl>
    <w:p w14:paraId="74D9F57C" w14:textId="77777777" w:rsidR="0083283E" w:rsidRDefault="0083283E" w:rsidP="0083283E">
      <w:pPr>
        <w:spacing w:before="240" w:after="240"/>
        <w:ind w:left="4320" w:hanging="720"/>
        <w:rPr>
          <w:ins w:id="275" w:author="ERCOT 041224" w:date="2024-04-09T16:45:00Z"/>
          <w:szCs w:val="20"/>
        </w:rPr>
      </w:pPr>
      <w:bookmarkStart w:id="276" w:name="_Hlk163739504"/>
      <w:r w:rsidRPr="008A75BA">
        <w:rPr>
          <w:szCs w:val="20"/>
        </w:rPr>
        <w:t>(b)</w:t>
      </w:r>
      <w:r w:rsidRPr="008A75BA">
        <w:rPr>
          <w:szCs w:val="20"/>
        </w:rPr>
        <w:tab/>
      </w:r>
      <w:ins w:id="277" w:author="ERCOT 041224" w:date="2024-04-09T16:46:00Z">
        <w:r>
          <w:rPr>
            <w:szCs w:val="20"/>
          </w:rPr>
          <w:t>Default values are outlined in paragraph (10) below</w:t>
        </w:r>
      </w:ins>
      <w:ins w:id="278" w:author="ERCOT 041224" w:date="2024-04-09T16:47:00Z">
        <w:r>
          <w:rPr>
            <w:szCs w:val="20"/>
          </w:rPr>
          <w:t>.</w:t>
        </w:r>
      </w:ins>
    </w:p>
    <w:bookmarkEnd w:id="276"/>
    <w:p w14:paraId="68AB8FF4" w14:textId="77777777" w:rsidR="0083283E" w:rsidRDefault="0083283E">
      <w:pPr>
        <w:spacing w:after="240"/>
        <w:ind w:left="4320" w:hanging="720"/>
        <w:rPr>
          <w:ins w:id="279" w:author="ERCOT 041224" w:date="2024-04-09T16:45:00Z"/>
          <w:szCs w:val="20"/>
        </w:rPr>
        <w:pPrChange w:id="280" w:author="ERCOT 041224" w:date="2024-04-09T16:46:00Z">
          <w:pPr>
            <w:spacing w:before="240" w:after="240"/>
            <w:ind w:left="4320" w:hanging="720"/>
          </w:pPr>
        </w:pPrChange>
      </w:pPr>
      <w:ins w:id="281" w:author="ERCOT 041224" w:date="2024-04-09T16:45:00Z">
        <w:r>
          <w:rPr>
            <w:szCs w:val="20"/>
          </w:rPr>
          <w:t>(c)</w:t>
        </w:r>
        <w:r>
          <w:rPr>
            <w:szCs w:val="20"/>
          </w:rPr>
          <w:tab/>
          <w:t xml:space="preserve">A </w:t>
        </w:r>
        <w:proofErr w:type="gramStart"/>
        <w:r w:rsidRPr="001F2D3F">
          <w:t>Counter-Party</w:t>
        </w:r>
        <w:proofErr w:type="gramEnd"/>
        <w:r w:rsidRPr="001F2D3F">
          <w:t xml:space="preserve"> may request for favorable treatment as described in paragraph (7)</w:t>
        </w:r>
      </w:ins>
      <w:ins w:id="282" w:author="ERCOT 041224" w:date="2024-04-09T16:46:00Z">
        <w:r>
          <w:t xml:space="preserve"> below</w:t>
        </w:r>
      </w:ins>
      <w:ins w:id="283" w:author="ERCOT 041224" w:date="2024-04-09T16:45:00Z">
        <w:r w:rsidRPr="001F2D3F">
          <w:t xml:space="preserve"> and, upon ERCOT agreeing to such request,  </w:t>
        </w:r>
        <w:r>
          <w:t>Ratio2 is calculated at non zero value described above</w:t>
        </w:r>
      </w:ins>
      <w:ins w:id="284" w:author="ERCOT 041224" w:date="2024-04-09T16:46:00Z">
        <w:r>
          <w:t>.</w:t>
        </w:r>
      </w:ins>
    </w:p>
    <w:p w14:paraId="18BE71DD" w14:textId="77777777" w:rsidR="0083283E" w:rsidRPr="008A75BA" w:rsidRDefault="0083283E" w:rsidP="0083283E">
      <w:pPr>
        <w:spacing w:after="240"/>
        <w:ind w:left="4320" w:hanging="720"/>
        <w:rPr>
          <w:szCs w:val="20"/>
        </w:rPr>
      </w:pPr>
      <w:ins w:id="285"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w:t>
      </w:r>
      <w:proofErr w:type="gramStart"/>
      <w:r w:rsidRPr="008A75BA">
        <w:rPr>
          <w:szCs w:val="20"/>
        </w:rPr>
        <w:t>Counter-Party</w:t>
      </w:r>
      <w:proofErr w:type="gramEnd"/>
      <w:r w:rsidRPr="008A75BA">
        <w:rPr>
          <w:szCs w:val="20"/>
        </w:rPr>
        <w:t xml:space="preserve"> in paragraph (7) below or based on information available to ERCOT; or</w:t>
      </w:r>
    </w:p>
    <w:p w14:paraId="5D22E62D" w14:textId="77777777" w:rsidR="0083283E" w:rsidRPr="008A75BA" w:rsidRDefault="0083283E" w:rsidP="0083283E">
      <w:pPr>
        <w:spacing w:after="240"/>
        <w:ind w:left="3600" w:hanging="720"/>
        <w:rPr>
          <w:szCs w:val="20"/>
        </w:rPr>
      </w:pPr>
      <w:r w:rsidRPr="008A75BA">
        <w:rPr>
          <w:szCs w:val="20"/>
        </w:rPr>
        <w:t>(2)</w:t>
      </w:r>
      <w:r w:rsidRPr="008A75BA">
        <w:rPr>
          <w:szCs w:val="20"/>
        </w:rPr>
        <w:tab/>
        <w:t xml:space="preserve">Increased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negative).  The increase shall be the quantity of the offer multiplied by the</w:t>
      </w:r>
      <w:ins w:id="286" w:author="ERCOT 041224" w:date="2024-04-09T16:48:00Z">
        <w:r>
          <w:rPr>
            <w:szCs w:val="20"/>
          </w:rPr>
          <w:t xml:space="preserve"> absolute value of the</w:t>
        </w:r>
      </w:ins>
      <w:r w:rsidRPr="008A75BA">
        <w:rPr>
          <w:szCs w:val="20"/>
        </w:rPr>
        <w:t xml:space="preserv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w:t>
      </w:r>
    </w:p>
    <w:p w14:paraId="1EE543B6" w14:textId="77777777" w:rsidR="0083283E" w:rsidRPr="008A75BA" w:rsidRDefault="0083283E" w:rsidP="0083283E">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87" w:author="ERCOT" w:date="2023-12-14T08:27:00Z">
        <w:r w:rsidRPr="008A75BA" w:rsidDel="00D35B75">
          <w:rPr>
            <w:szCs w:val="20"/>
          </w:rPr>
          <w:delText>any positive</w:delText>
        </w:r>
      </w:del>
      <w:ins w:id="288" w:author="ERCOT" w:date="2023-12-14T08:27:00Z">
        <w:r w:rsidRPr="008A75BA">
          <w:rPr>
            <w:szCs w:val="20"/>
          </w:rPr>
          <w:t>the</w:t>
        </w:r>
      </w:ins>
      <w:r w:rsidRPr="008A75BA">
        <w:rPr>
          <w:szCs w:val="20"/>
        </w:rPr>
        <w:t xml:space="preserve"> hourly difference </w:t>
      </w:r>
      <w:del w:id="289" w:author="ERCOT" w:date="2023-12-14T08:24:00Z">
        <w:r w:rsidRPr="008A75BA" w:rsidDel="00837C73">
          <w:rPr>
            <w:szCs w:val="20"/>
          </w:rPr>
          <w:delText xml:space="preserve">of </w:delText>
        </w:r>
      </w:del>
      <w:ins w:id="290" w:author="ERCOT" w:date="2023-12-14T08:24:00Z">
        <w:r w:rsidRPr="008A75BA">
          <w:rPr>
            <w:szCs w:val="20"/>
          </w:rPr>
          <w:t xml:space="preserve">between </w:t>
        </w:r>
      </w:ins>
      <w:r w:rsidRPr="008A75BA">
        <w:rPr>
          <w:szCs w:val="20"/>
        </w:rPr>
        <w:t xml:space="preserve">Real-Time Settlement Point Price and </w:t>
      </w:r>
      <w:r w:rsidRPr="008A75BA">
        <w:rPr>
          <w:szCs w:val="20"/>
        </w:rPr>
        <w:lastRenderedPageBreak/>
        <w:t xml:space="preserve">DASPP </w:t>
      </w:r>
      <w:ins w:id="291"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C635E27" w14:textId="77777777" w:rsidR="0083283E" w:rsidRPr="008A75BA" w:rsidRDefault="0083283E" w:rsidP="0083283E">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2" w:author="ERCOT" w:date="2023-12-14T08:27:00Z">
        <w:r w:rsidRPr="008A75BA" w:rsidDel="00D35B75">
          <w:rPr>
            <w:szCs w:val="20"/>
          </w:rPr>
          <w:delText>any positive</w:delText>
        </w:r>
      </w:del>
      <w:ins w:id="293" w:author="ERCOT" w:date="2023-12-14T08:27:00Z">
        <w:r w:rsidRPr="008A75BA">
          <w:rPr>
            <w:szCs w:val="20"/>
          </w:rPr>
          <w:t>the</w:t>
        </w:r>
      </w:ins>
      <w:r w:rsidRPr="008A75BA">
        <w:rPr>
          <w:szCs w:val="20"/>
        </w:rPr>
        <w:t xml:space="preserve"> hourly difference </w:t>
      </w:r>
      <w:del w:id="294" w:author="ERCOT" w:date="2023-12-14T08:24:00Z">
        <w:r w:rsidRPr="008A75BA" w:rsidDel="00837C73">
          <w:rPr>
            <w:szCs w:val="20"/>
          </w:rPr>
          <w:delText xml:space="preserve">of </w:delText>
        </w:r>
      </w:del>
      <w:ins w:id="295" w:author="ERCOT" w:date="2023-12-14T08:24:00Z">
        <w:r w:rsidRPr="008A75BA">
          <w:rPr>
            <w:szCs w:val="20"/>
          </w:rPr>
          <w:t xml:space="preserve">between </w:t>
        </w:r>
      </w:ins>
      <w:r w:rsidRPr="008A75BA">
        <w:rPr>
          <w:szCs w:val="20"/>
        </w:rPr>
        <w:t xml:space="preserve">Real-Time Settlement Point Price and DASPP </w:t>
      </w:r>
      <w:ins w:id="296"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6B1FF17B" w14:textId="77777777" w:rsidR="0083283E" w:rsidRPr="008A75BA" w:rsidRDefault="0083283E" w:rsidP="0083283E">
      <w:pPr>
        <w:spacing w:after="240"/>
        <w:ind w:left="2160" w:hanging="720"/>
        <w:rPr>
          <w:szCs w:val="20"/>
        </w:rPr>
      </w:pPr>
      <w:r w:rsidRPr="008A75BA">
        <w:rPr>
          <w:szCs w:val="20"/>
        </w:rPr>
        <w:t>(iii)</w:t>
      </w:r>
      <w:r w:rsidRPr="008A75BA">
        <w:rPr>
          <w:szCs w:val="20"/>
        </w:rPr>
        <w:tab/>
        <w:t xml:space="preserve">ERCOT may, in its sole discretion, use a percentile other than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7" w:author="ERCOT" w:date="2023-12-14T08:27:00Z">
        <w:r w:rsidRPr="008A75BA" w:rsidDel="00D35B75">
          <w:rPr>
            <w:szCs w:val="20"/>
          </w:rPr>
          <w:delText>any positive</w:delText>
        </w:r>
      </w:del>
      <w:ins w:id="298" w:author="ERCOT" w:date="2023-12-14T08:27:00Z">
        <w:r w:rsidRPr="008A75BA">
          <w:rPr>
            <w:szCs w:val="20"/>
          </w:rPr>
          <w:t>the</w:t>
        </w:r>
      </w:ins>
      <w:r w:rsidRPr="008A75BA">
        <w:rPr>
          <w:szCs w:val="20"/>
        </w:rPr>
        <w:t xml:space="preserve"> hourly difference </w:t>
      </w:r>
      <w:del w:id="299" w:author="ERCOT" w:date="2023-12-14T08:24:00Z">
        <w:r w:rsidRPr="008A75BA" w:rsidDel="00837C73">
          <w:rPr>
            <w:szCs w:val="20"/>
          </w:rPr>
          <w:delText xml:space="preserve">of </w:delText>
        </w:r>
      </w:del>
      <w:ins w:id="300" w:author="ERCOT" w:date="2023-12-14T08:24:00Z">
        <w:r w:rsidRPr="008A75BA">
          <w:rPr>
            <w:szCs w:val="20"/>
          </w:rPr>
          <w:t xml:space="preserve">between </w:t>
        </w:r>
      </w:ins>
      <w:r w:rsidRPr="008A75BA">
        <w:rPr>
          <w:szCs w:val="20"/>
        </w:rPr>
        <w:t xml:space="preserve">Real-Time Settlement Point Price and DASPP </w:t>
      </w:r>
      <w:ins w:id="301" w:author="ERCOT" w:date="2023-12-14T10:56:00Z">
        <w:r w:rsidRPr="008A75BA">
          <w:rPr>
            <w:szCs w:val="20"/>
          </w:rPr>
          <w:t xml:space="preserve">(where any negative differences are set to zero) </w:t>
        </w:r>
      </w:ins>
      <w:r w:rsidRPr="008A75BA">
        <w:rPr>
          <w:szCs w:val="20"/>
        </w:rPr>
        <w:t xml:space="preserve">over the previous 30 days </w:t>
      </w:r>
      <w:del w:id="302"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303" w:author="ERCOT" w:date="2023-12-14T11:01:00Z">
        <w:r w:rsidRPr="008A75BA" w:rsidDel="002F6EFD">
          <w:rPr>
            <w:szCs w:val="20"/>
          </w:rPr>
          <w:delText xml:space="preserve">  </w:delText>
        </w:r>
      </w:del>
    </w:p>
    <w:p w14:paraId="437FEA6E" w14:textId="77777777" w:rsidR="0083283E" w:rsidRPr="008A75BA" w:rsidRDefault="0083283E" w:rsidP="0083283E">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283E" w:rsidRPr="008A75BA" w14:paraId="40A75392" w14:textId="77777777" w:rsidTr="00F66C8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D51436C" w14:textId="77777777" w:rsidR="0083283E" w:rsidRPr="008A75BA" w:rsidRDefault="0083283E" w:rsidP="00F66C87">
            <w:pPr>
              <w:spacing w:before="120" w:after="240"/>
              <w:rPr>
                <w:b/>
                <w:i/>
                <w:iCs/>
              </w:rPr>
            </w:pPr>
            <w:r w:rsidRPr="008A75BA">
              <w:rPr>
                <w:b/>
                <w:i/>
                <w:iCs/>
              </w:rPr>
              <w:t>[NPRR1014:  Replace paragraph (c) above with the following upon system implementation:]</w:t>
            </w:r>
          </w:p>
          <w:p w14:paraId="51944852" w14:textId="77777777" w:rsidR="0083283E" w:rsidRPr="008A75BA" w:rsidRDefault="0083283E" w:rsidP="00F66C8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6E3DE373" w14:textId="77777777" w:rsidR="0083283E" w:rsidRPr="008A75BA" w:rsidRDefault="0083283E" w:rsidP="0083283E">
      <w:pPr>
        <w:spacing w:before="240"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credit exposure will be reduced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or increased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by the quantity of the offer multiplied by the</w:t>
      </w:r>
      <w:ins w:id="304" w:author="ERCOT 041224" w:date="2024-04-09T16:49:00Z">
        <w:r>
          <w:rPr>
            <w:szCs w:val="20"/>
          </w:rPr>
          <w:t xml:space="preserve"> absolute value of the</w:t>
        </w:r>
      </w:ins>
      <w:r w:rsidRPr="008A75BA">
        <w:rPr>
          <w:szCs w:val="20"/>
        </w:rPr>
        <w:t xml:space="preserve"> </w:t>
      </w:r>
      <w:proofErr w:type="spellStart"/>
      <w:r w:rsidRPr="008A75BA">
        <w:rPr>
          <w:i/>
          <w:szCs w:val="20"/>
        </w:rPr>
        <w:t>z</w:t>
      </w:r>
      <w:r w:rsidRPr="008A75BA">
        <w:rPr>
          <w:szCs w:val="20"/>
          <w:vertAlign w:val="superscript"/>
        </w:rPr>
        <w:t>th</w:t>
      </w:r>
      <w:proofErr w:type="spellEnd"/>
      <w:r w:rsidRPr="008A75BA">
        <w:rPr>
          <w:szCs w:val="20"/>
        </w:rPr>
        <w:t xml:space="preserve"> percentile of the DASPP for the hour over the previous 30 days.  </w:t>
      </w:r>
    </w:p>
    <w:p w14:paraId="574BA3B1" w14:textId="77777777" w:rsidR="0083283E" w:rsidRPr="008A75BA" w:rsidRDefault="0083283E" w:rsidP="0083283E">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the credit exposure will be zero.</w:t>
      </w:r>
    </w:p>
    <w:p w14:paraId="0BD3B351" w14:textId="77777777" w:rsidR="0083283E" w:rsidRPr="008A75BA" w:rsidRDefault="0083283E" w:rsidP="0083283E">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If the Three-Part Supply Offer causes a credit increase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the increase in credit exposure will be the maximum credit exposure increase created by the individual Three-Part Supply Offers.</w:t>
      </w:r>
    </w:p>
    <w:p w14:paraId="5392E11F" w14:textId="77777777" w:rsidR="0083283E" w:rsidRPr="008A75BA" w:rsidRDefault="0083283E" w:rsidP="0083283E">
      <w:pPr>
        <w:spacing w:after="240"/>
        <w:ind w:left="1440" w:hanging="720"/>
        <w:rPr>
          <w:szCs w:val="20"/>
        </w:rPr>
      </w:pPr>
      <w:r w:rsidRPr="008A75BA">
        <w:rPr>
          <w:szCs w:val="20"/>
        </w:rPr>
        <w:t>(d)</w:t>
      </w:r>
      <w:r w:rsidRPr="008A75BA">
        <w:rPr>
          <w:szCs w:val="20"/>
        </w:rPr>
        <w:tab/>
        <w:t>For PTP Obligation Bids:</w:t>
      </w:r>
    </w:p>
    <w:p w14:paraId="44D35307" w14:textId="77777777" w:rsidR="0083283E" w:rsidRPr="008A75BA" w:rsidRDefault="0083283E" w:rsidP="0083283E">
      <w:pPr>
        <w:spacing w:after="240"/>
        <w:ind w:left="2160" w:hanging="720"/>
        <w:rPr>
          <w:b/>
          <w:bCs/>
          <w:i/>
          <w:iCs/>
          <w:szCs w:val="26"/>
        </w:rPr>
      </w:pPr>
      <w:r w:rsidRPr="008A75BA">
        <w:rPr>
          <w:szCs w:val="20"/>
        </w:rPr>
        <w:lastRenderedPageBreak/>
        <w:t>(i)</w:t>
      </w:r>
      <w:r w:rsidRPr="008A75BA">
        <w:rPr>
          <w:szCs w:val="20"/>
        </w:rPr>
        <w:tab/>
        <w:t xml:space="preserve">That have a bid price greater than zero, the sum of the quantity of the bid multiplied by the bid price, plus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A251B8A" w14:textId="77777777" w:rsidR="0083283E" w:rsidRPr="008A75BA" w:rsidRDefault="0083283E" w:rsidP="0083283E">
      <w:pPr>
        <w:spacing w:after="240"/>
        <w:ind w:left="2160" w:hanging="720"/>
        <w:rPr>
          <w:b/>
          <w:bCs/>
          <w:i/>
          <w:iCs/>
          <w:szCs w:val="26"/>
        </w:rPr>
      </w:pPr>
      <w:r w:rsidRPr="008A75BA">
        <w:rPr>
          <w:szCs w:val="20"/>
        </w:rPr>
        <w:t>(ii)</w:t>
      </w:r>
      <w:r w:rsidRPr="008A75BA">
        <w:rPr>
          <w:szCs w:val="20"/>
        </w:rPr>
        <w:tab/>
        <w:t xml:space="preserve">That have a bid price less than or equal to zero,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C9E81D4" w14:textId="77777777" w:rsidR="0083283E" w:rsidRPr="008A75BA" w:rsidRDefault="0083283E" w:rsidP="0083283E">
      <w:pPr>
        <w:spacing w:after="240"/>
        <w:ind w:left="2160" w:hanging="720"/>
        <w:rPr>
          <w:b/>
          <w:bCs/>
          <w:i/>
          <w:iCs/>
          <w:szCs w:val="26"/>
        </w:rPr>
      </w:pPr>
      <w:r w:rsidRPr="008A75BA">
        <w:rPr>
          <w:szCs w:val="20"/>
        </w:rPr>
        <w:t>(iii)</w:t>
      </w:r>
      <w:r w:rsidRPr="008A75BA">
        <w:rPr>
          <w:szCs w:val="20"/>
        </w:rPr>
        <w:tab/>
        <w:t xml:space="preserve">Each tenth of a MW quantity (0.1 MW) of an expiring CRR for a </w:t>
      </w:r>
      <w:proofErr w:type="gramStart"/>
      <w:r w:rsidRPr="008A75BA">
        <w:rPr>
          <w:szCs w:val="20"/>
        </w:rPr>
        <w:t>Counter-Party</w:t>
      </w:r>
      <w:proofErr w:type="gramEnd"/>
      <w:r w:rsidRPr="008A75BA">
        <w:rPr>
          <w:szCs w:val="20"/>
        </w:rPr>
        <w:t xml:space="preserve"> can provide credit reduction for only one-tenth of a MW (0.1 MW) of a PTP Obligation bid for that Counter-Party.  </w:t>
      </w:r>
    </w:p>
    <w:p w14:paraId="67E7963A" w14:textId="77777777" w:rsidR="0083283E" w:rsidRPr="008A75BA" w:rsidRDefault="0083283E" w:rsidP="0083283E">
      <w:pPr>
        <w:spacing w:after="240"/>
        <w:ind w:left="2880" w:hanging="720"/>
        <w:rPr>
          <w:b/>
          <w:bCs/>
          <w:i/>
          <w:iCs/>
          <w:szCs w:val="26"/>
        </w:rPr>
      </w:pPr>
      <w:r w:rsidRPr="008A75BA">
        <w:rPr>
          <w:szCs w:val="20"/>
        </w:rPr>
        <w:t>(A)</w:t>
      </w:r>
      <w:r w:rsidRPr="008A75BA">
        <w:rPr>
          <w:szCs w:val="20"/>
        </w:rPr>
        <w:tab/>
        <w:t xml:space="preserve">The QSE must submit the PTP Obligation bid at the same source and sink pair for the same hour, for the same operating date where the QSE submitting the PTP Obligation bid is represented by the same </w:t>
      </w:r>
      <w:proofErr w:type="gramStart"/>
      <w:r w:rsidRPr="008A75BA">
        <w:rPr>
          <w:szCs w:val="20"/>
        </w:rPr>
        <w:t>Counter-Party</w:t>
      </w:r>
      <w:proofErr w:type="gramEnd"/>
      <w:r w:rsidRPr="008A75BA">
        <w:rPr>
          <w:szCs w:val="20"/>
        </w:rPr>
        <w:t xml:space="preserve"> as the CRR Account Holder that is the owner of record for an expiring CRR, or group of CRRs.</w:t>
      </w:r>
    </w:p>
    <w:p w14:paraId="3A7B24C9" w14:textId="77777777" w:rsidR="0083283E" w:rsidRPr="008A75BA" w:rsidRDefault="0083283E" w:rsidP="0083283E">
      <w:pPr>
        <w:spacing w:after="240"/>
        <w:ind w:left="2880" w:hanging="720"/>
        <w:rPr>
          <w:b/>
          <w:bCs/>
          <w:i/>
          <w:iCs/>
          <w:szCs w:val="26"/>
        </w:rPr>
      </w:pPr>
      <w:r w:rsidRPr="008A75BA">
        <w:rPr>
          <w:szCs w:val="20"/>
        </w:rPr>
        <w:t>(B)</w:t>
      </w:r>
      <w:r w:rsidRPr="008A75BA">
        <w:rPr>
          <w:szCs w:val="20"/>
        </w:rPr>
        <w:tab/>
        <w:t xml:space="preserve">A portion or </w:t>
      </w:r>
      <w:proofErr w:type="gramStart"/>
      <w:r w:rsidRPr="008A75BA">
        <w:rPr>
          <w:szCs w:val="20"/>
        </w:rPr>
        <w:t>all of</w:t>
      </w:r>
      <w:proofErr w:type="gramEnd"/>
      <w:r w:rsidRPr="008A75BA">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213EF436" w14:textId="77777777" w:rsidR="0083283E" w:rsidRPr="008A75BA" w:rsidRDefault="0083283E" w:rsidP="0083283E">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072B7025" w14:textId="77777777" w:rsidR="0083283E" w:rsidRPr="008A75BA" w:rsidRDefault="0083283E" w:rsidP="0083283E">
      <w:pPr>
        <w:spacing w:after="240"/>
        <w:ind w:left="2160"/>
        <w:rPr>
          <w:szCs w:val="20"/>
        </w:rPr>
      </w:pPr>
      <w:r w:rsidRPr="008A75BA">
        <w:rPr>
          <w:szCs w:val="20"/>
        </w:rPr>
        <w:t xml:space="preserve">Credit Reduction = Reduction Factor * min[PTP bid quantity, remaining expiring CRR MWs] * bid price. </w:t>
      </w:r>
    </w:p>
    <w:p w14:paraId="2879FB95" w14:textId="77777777" w:rsidR="0083283E" w:rsidRPr="008A75BA" w:rsidRDefault="0083283E" w:rsidP="0083283E">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6AB5492F" w14:textId="77777777" w:rsidR="0083283E" w:rsidRPr="008A75BA" w:rsidRDefault="0083283E" w:rsidP="0083283E">
      <w:pPr>
        <w:spacing w:after="240"/>
        <w:ind w:left="1440" w:hanging="720"/>
        <w:rPr>
          <w:szCs w:val="20"/>
        </w:rPr>
      </w:pPr>
      <w:r w:rsidRPr="008A75BA">
        <w:rPr>
          <w:szCs w:val="20"/>
        </w:rPr>
        <w:lastRenderedPageBreak/>
        <w:t>(e)</w:t>
      </w:r>
      <w:r w:rsidRPr="008A75BA">
        <w:rPr>
          <w:szCs w:val="20"/>
        </w:rPr>
        <w:tab/>
        <w:t>For PTP Obligation bids with Links to an Option with a bid price greater than zero:</w:t>
      </w:r>
    </w:p>
    <w:p w14:paraId="47C589E8" w14:textId="77777777" w:rsidR="0083283E" w:rsidRPr="008A75BA" w:rsidRDefault="0083283E" w:rsidP="0083283E">
      <w:pPr>
        <w:spacing w:after="240"/>
        <w:ind w:left="2160" w:hanging="720"/>
        <w:rPr>
          <w:szCs w:val="20"/>
        </w:rPr>
      </w:pPr>
      <w:r w:rsidRPr="0083283E">
        <w:rPr>
          <w:szCs w:val="20"/>
        </w:rPr>
        <w:t xml:space="preserve">Credit </w:t>
      </w:r>
      <w:del w:id="305" w:author="TAC 091924" w:date="2024-09-18T08:25:00Z">
        <w:r w:rsidRPr="0083283E" w:rsidDel="00BF1139">
          <w:rPr>
            <w:szCs w:val="20"/>
          </w:rPr>
          <w:delText>Reduction</w:delText>
        </w:r>
      </w:del>
      <w:ins w:id="306" w:author="TAC 091924" w:date="2024-09-18T08:25:00Z">
        <w:r w:rsidRPr="0083283E">
          <w:rPr>
            <w:szCs w:val="20"/>
          </w:rPr>
          <w:t>Exposure</w:t>
        </w:r>
      </w:ins>
      <w:r w:rsidRPr="0083283E">
        <w:rPr>
          <w:szCs w:val="20"/>
        </w:rPr>
        <w:t xml:space="preserve"> = (</w:t>
      </w:r>
      <w:r w:rsidRPr="008A75BA">
        <w:rPr>
          <w:szCs w:val="20"/>
        </w:rPr>
        <w:t xml:space="preserve">1- Reduction Factor </w:t>
      </w:r>
      <w:r w:rsidRPr="008A75BA">
        <w:rPr>
          <w:i/>
          <w:szCs w:val="20"/>
        </w:rPr>
        <w:t>bd</w:t>
      </w:r>
      <w:r w:rsidRPr="008A75BA">
        <w:rPr>
          <w:szCs w:val="20"/>
        </w:rPr>
        <w:t xml:space="preserve">) * (bid quantity * bid price) </w:t>
      </w:r>
    </w:p>
    <w:p w14:paraId="00487076" w14:textId="77777777" w:rsidR="0083283E" w:rsidRPr="008A75BA" w:rsidRDefault="0083283E" w:rsidP="0083283E">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283E" w:rsidRPr="008A75BA" w14:paraId="56A435C2" w14:textId="77777777" w:rsidTr="00F66C8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60F16E9" w14:textId="77777777" w:rsidR="0083283E" w:rsidRPr="008A75BA" w:rsidRDefault="0083283E" w:rsidP="00F66C8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EE3C1" w14:textId="77777777" w:rsidR="0083283E" w:rsidRPr="008A75BA" w:rsidRDefault="0083283E" w:rsidP="00F66C87">
            <w:pPr>
              <w:spacing w:after="240"/>
              <w:ind w:left="1440" w:hanging="720"/>
              <w:rPr>
                <w:szCs w:val="20"/>
              </w:rPr>
            </w:pPr>
            <w:r w:rsidRPr="008A75BA">
              <w:rPr>
                <w:szCs w:val="20"/>
              </w:rPr>
              <w:t>(g)</w:t>
            </w:r>
            <w:r w:rsidRPr="008A75BA">
              <w:rPr>
                <w:szCs w:val="20"/>
              </w:rPr>
              <w:tab/>
              <w:t xml:space="preserve">For Ancillary Service Only Offers, credit exposure will be increased by the sum of the quantity of the Ancillary Service Only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74AF3ABA" w14:textId="77777777" w:rsidR="0083283E" w:rsidRPr="008A75BA" w:rsidRDefault="0083283E" w:rsidP="0083283E">
      <w:pPr>
        <w:spacing w:before="240" w:after="240"/>
        <w:ind w:left="1440" w:hanging="720"/>
        <w:rPr>
          <w:szCs w:val="20"/>
        </w:rPr>
      </w:pPr>
      <w:r w:rsidRPr="008A75BA">
        <w:rPr>
          <w:szCs w:val="20"/>
        </w:rPr>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w:t>
      </w:r>
      <w:proofErr w:type="gramStart"/>
      <w:r w:rsidRPr="008A75BA">
        <w:rPr>
          <w:szCs w:val="20"/>
        </w:rPr>
        <w:t>Counter-Party</w:t>
      </w:r>
      <w:proofErr w:type="gramEnd"/>
      <w:r w:rsidRPr="008A75BA">
        <w:rPr>
          <w:szCs w:val="20"/>
        </w:rPr>
        <w:t xml:space="preserve">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rsidRPr="008A75BA">
        <w:rPr>
          <w:szCs w:val="20"/>
        </w:rPr>
        <w:t>Counter-Party</w:t>
      </w:r>
      <w:proofErr w:type="gramEnd"/>
      <w:r w:rsidRPr="008A75BA">
        <w:rPr>
          <w:szCs w:val="20"/>
        </w:rPr>
        <w:t xml:space="preserve">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w:t>
      </w:r>
      <w:proofErr w:type="gramStart"/>
      <w:r w:rsidRPr="008A75BA">
        <w:rPr>
          <w:szCs w:val="20"/>
        </w:rPr>
        <w:t>Counter-Party</w:t>
      </w:r>
      <w:proofErr w:type="gramEnd"/>
      <w:r w:rsidRPr="008A75BA">
        <w:rPr>
          <w:szCs w:val="20"/>
        </w:rPr>
        <w:t xml:space="preserve"> no less than once every two weeks.  ERCOT shall provide written or electronic notice to the </w:t>
      </w:r>
      <w:proofErr w:type="gramStart"/>
      <w:r w:rsidRPr="008A75BA">
        <w:rPr>
          <w:szCs w:val="20"/>
        </w:rPr>
        <w:t>Counter-Party</w:t>
      </w:r>
      <w:proofErr w:type="gramEnd"/>
      <w:r w:rsidRPr="008A75BA">
        <w:rPr>
          <w:szCs w:val="20"/>
        </w:rPr>
        <w:t xml:space="preserve"> of the basis for ERCOT’s assessment, or change of assessment, of the exposure adjustment variable established for the Counter-Party and the impact of the adjustment.</w:t>
      </w:r>
    </w:p>
    <w:p w14:paraId="016CD6F4" w14:textId="77777777" w:rsidR="0083283E" w:rsidRPr="008A75BA" w:rsidRDefault="0083283E" w:rsidP="0083283E">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w:t>
      </w:r>
      <w:proofErr w:type="gramStart"/>
      <w:r w:rsidRPr="008A75BA">
        <w:rPr>
          <w:szCs w:val="20"/>
        </w:rPr>
        <w:t>Counter-Party</w:t>
      </w:r>
      <w:proofErr w:type="gramEnd"/>
      <w:r w:rsidRPr="008A75BA">
        <w:rPr>
          <w:szCs w:val="20"/>
        </w:rPr>
        <w:t xml:space="preserve">.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w:t>
      </w:r>
      <w:proofErr w:type="gramStart"/>
      <w:r w:rsidRPr="008A75BA">
        <w:rPr>
          <w:szCs w:val="20"/>
        </w:rPr>
        <w:t>Counter-Party</w:t>
      </w:r>
      <w:proofErr w:type="gramEnd"/>
      <w:r w:rsidRPr="008A75BA">
        <w:rPr>
          <w:szCs w:val="20"/>
        </w:rPr>
        <w:t xml:space="preserve"> shall be applied equally to the portfolio of all QSEs represented by such Counter-Party.</w:t>
      </w:r>
    </w:p>
    <w:p w14:paraId="477EF8FA" w14:textId="77777777" w:rsidR="0083283E" w:rsidRPr="008A75BA" w:rsidRDefault="0083283E" w:rsidP="0083283E">
      <w:pPr>
        <w:spacing w:after="240"/>
        <w:ind w:left="1440" w:hanging="720"/>
        <w:rPr>
          <w:szCs w:val="20"/>
        </w:rPr>
      </w:pPr>
      <w:r w:rsidRPr="008A75BA">
        <w:rPr>
          <w:szCs w:val="20"/>
        </w:rPr>
        <w:lastRenderedPageBreak/>
        <w:t>(h)</w:t>
      </w:r>
      <w:r w:rsidRPr="008A75BA">
        <w:rPr>
          <w:szCs w:val="20"/>
        </w:rPr>
        <w:tab/>
        <w:t xml:space="preserve">ERCOT must re-examine DAM credit parameters immediately if </w:t>
      </w:r>
      <w:proofErr w:type="gramStart"/>
      <w:r w:rsidRPr="008A75BA">
        <w:rPr>
          <w:szCs w:val="20"/>
        </w:rPr>
        <w:t>Counter-Party</w:t>
      </w:r>
      <w:proofErr w:type="gramEnd"/>
      <w:r w:rsidRPr="008A75BA">
        <w:rPr>
          <w:szCs w:val="20"/>
        </w:rPr>
        <w:t xml:space="preserve"> exceeds 90% of its Available Credit Limit (ACL) available to DAM.</w:t>
      </w:r>
    </w:p>
    <w:p w14:paraId="6D225A59" w14:textId="77777777" w:rsidR="0083283E" w:rsidRPr="008A75BA" w:rsidRDefault="0083283E" w:rsidP="0083283E">
      <w:pPr>
        <w:spacing w:after="240"/>
        <w:ind w:left="720" w:hanging="720"/>
      </w:pPr>
      <w:r w:rsidRPr="008A75BA">
        <w:t>(7)</w:t>
      </w:r>
      <w:r w:rsidRPr="008A75BA">
        <w:tab/>
        <w:t xml:space="preserve">A </w:t>
      </w:r>
      <w:proofErr w:type="gramStart"/>
      <w:r w:rsidRPr="008A75BA">
        <w:t>Counter-Party</w:t>
      </w:r>
      <w:proofErr w:type="gramEnd"/>
      <w:r w:rsidRPr="008A75BA">
        <w:t xml:space="preserve"> may request more favorable parameters from ERCOT by agreeing to all of the conditions below: </w:t>
      </w:r>
    </w:p>
    <w:p w14:paraId="59F0F13B" w14:textId="77777777" w:rsidR="0083283E" w:rsidRPr="008A75BA" w:rsidRDefault="0083283E" w:rsidP="0083283E">
      <w:pPr>
        <w:spacing w:after="240"/>
        <w:ind w:left="1440" w:hanging="720"/>
        <w:rPr>
          <w:szCs w:val="20"/>
        </w:rPr>
      </w:pPr>
      <w:r w:rsidRPr="008A75BA">
        <w:rPr>
          <w:szCs w:val="20"/>
        </w:rPr>
        <w:t>(a)</w:t>
      </w:r>
      <w:r w:rsidRPr="008A75BA">
        <w:rPr>
          <w:szCs w:val="20"/>
        </w:rPr>
        <w:tab/>
        <w:t xml:space="preserve">The </w:t>
      </w:r>
      <w:proofErr w:type="gramStart"/>
      <w:r w:rsidRPr="008A75BA">
        <w:rPr>
          <w:szCs w:val="20"/>
        </w:rPr>
        <w:t>Counter-Party</w:t>
      </w:r>
      <w:proofErr w:type="gramEnd"/>
      <w:r w:rsidRPr="008A75BA">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0B6349AA" w14:textId="77777777" w:rsidR="0083283E" w:rsidRPr="008A75BA" w:rsidRDefault="0083283E" w:rsidP="0083283E">
      <w:pPr>
        <w:spacing w:after="240"/>
        <w:ind w:left="2160" w:hanging="720"/>
      </w:pPr>
      <w:r w:rsidRPr="008A75BA">
        <w:t>(i)</w:t>
      </w:r>
      <w:r w:rsidRPr="008A75BA">
        <w:tab/>
        <w:t xml:space="preserve">If Ratio1 as defined in paragraph (6)(a)(ii)(B) above is likely to be greater than the </w:t>
      </w:r>
      <w:proofErr w:type="gramStart"/>
      <w:r w:rsidRPr="008A75BA">
        <w:t>Counter-Party's</w:t>
      </w:r>
      <w:proofErr w:type="gramEnd"/>
      <w:r w:rsidRPr="008A75BA">
        <w:t xml:space="preserve">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7B0DC171" w14:textId="77777777" w:rsidR="0083283E" w:rsidRPr="008A75BA" w:rsidRDefault="0083283E" w:rsidP="0083283E">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283E" w:rsidRPr="008A75BA" w14:paraId="251964C4" w14:textId="77777777" w:rsidTr="00F66C8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9C2FF37" w14:textId="77777777" w:rsidR="0083283E" w:rsidRPr="008A75BA" w:rsidRDefault="0083283E" w:rsidP="00F66C87">
            <w:pPr>
              <w:spacing w:before="120" w:after="240"/>
              <w:rPr>
                <w:b/>
                <w:i/>
                <w:iCs/>
              </w:rPr>
            </w:pPr>
            <w:r w:rsidRPr="008A75BA">
              <w:rPr>
                <w:b/>
                <w:i/>
                <w:iCs/>
              </w:rPr>
              <w:t>[NPRR1014:  Replace paragraph (a) above with the following upon system implementation:]</w:t>
            </w:r>
          </w:p>
          <w:p w14:paraId="28C5C1DD" w14:textId="77777777" w:rsidR="0083283E" w:rsidRPr="008A75BA" w:rsidRDefault="0083283E" w:rsidP="00F66C87">
            <w:pPr>
              <w:spacing w:after="240"/>
              <w:ind w:left="1440" w:hanging="720"/>
              <w:rPr>
                <w:szCs w:val="20"/>
              </w:rPr>
            </w:pPr>
            <w:r w:rsidRPr="008A75BA">
              <w:rPr>
                <w:szCs w:val="20"/>
              </w:rPr>
              <w:t>(a)</w:t>
            </w:r>
            <w:r w:rsidRPr="008A75BA">
              <w:rPr>
                <w:szCs w:val="20"/>
              </w:rPr>
              <w:tab/>
              <w:t xml:space="preserve">The </w:t>
            </w:r>
            <w:proofErr w:type="gramStart"/>
            <w:r w:rsidRPr="008A75BA">
              <w:rPr>
                <w:szCs w:val="20"/>
              </w:rPr>
              <w:t>Counter-Party</w:t>
            </w:r>
            <w:proofErr w:type="gramEnd"/>
            <w:r w:rsidRPr="008A75BA">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45AB0FCE" w14:textId="77777777" w:rsidR="0083283E" w:rsidRPr="008A75BA" w:rsidRDefault="0083283E" w:rsidP="00F66C8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4E8A277A" w14:textId="77777777" w:rsidR="0083283E" w:rsidRPr="008A75BA" w:rsidRDefault="0083283E" w:rsidP="00F66C8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5A3B66D4" w14:textId="77777777" w:rsidR="0083283E" w:rsidRPr="008A75BA" w:rsidRDefault="0083283E" w:rsidP="0083283E">
      <w:pPr>
        <w:spacing w:before="240" w:after="240"/>
        <w:ind w:left="1440" w:hanging="720"/>
      </w:pPr>
      <w:r w:rsidRPr="008A75BA">
        <w:lastRenderedPageBreak/>
        <w:t>(b)</w:t>
      </w:r>
      <w:r w:rsidRPr="008A75BA">
        <w:tab/>
        <w:t>ERCOT, in its sole discretion, will determine the adequacy of the disclosures made in item (a) above and may require additional information as needed to evaluate whether a Counter- Party is eligible for favorable treatment.</w:t>
      </w:r>
    </w:p>
    <w:p w14:paraId="33E4B2A0" w14:textId="77777777" w:rsidR="0083283E" w:rsidRPr="008A75BA" w:rsidRDefault="0083283E" w:rsidP="0083283E">
      <w:pPr>
        <w:spacing w:after="240"/>
        <w:ind w:left="1440" w:hanging="720"/>
      </w:pPr>
      <w:r w:rsidRPr="008A75BA">
        <w:t>(c)</w:t>
      </w:r>
      <w:r w:rsidRPr="008A75BA">
        <w:tab/>
        <w:t xml:space="preserve">ERCOT may change the requirements for providing information, as described in item (a) above, to ensure that reasonable information is obtained from </w:t>
      </w:r>
      <w:proofErr w:type="gramStart"/>
      <w:r w:rsidRPr="008A75BA">
        <w:t>Counter-Parties</w:t>
      </w:r>
      <w:proofErr w:type="gramEnd"/>
      <w:r w:rsidRPr="008A75BA">
        <w:t>.</w:t>
      </w:r>
    </w:p>
    <w:p w14:paraId="67A57545" w14:textId="77777777" w:rsidR="0083283E" w:rsidRPr="008A75BA" w:rsidRDefault="0083283E" w:rsidP="0083283E">
      <w:pPr>
        <w:spacing w:after="240"/>
        <w:ind w:left="1440" w:hanging="720"/>
      </w:pPr>
      <w:r w:rsidRPr="008A75BA">
        <w:t>(d)</w:t>
      </w:r>
      <w:r w:rsidRPr="008A75BA">
        <w:tab/>
        <w:t xml:space="preserve">ERCOT may, but is not required, to use information provided by a </w:t>
      </w:r>
      <w:proofErr w:type="gramStart"/>
      <w:r w:rsidRPr="008A75BA">
        <w:t>Counter-Party</w:t>
      </w:r>
      <w:proofErr w:type="gramEnd"/>
      <w:r w:rsidRPr="008A75BA">
        <w:t xml:space="preserve"> to re-evaluate DAM credit parameters and may take other information into consideration as needed.    </w:t>
      </w:r>
    </w:p>
    <w:p w14:paraId="5190CD67" w14:textId="77777777" w:rsidR="0083283E" w:rsidRPr="008A75BA" w:rsidRDefault="0083283E" w:rsidP="0083283E">
      <w:pPr>
        <w:spacing w:after="240"/>
        <w:ind w:left="1440" w:hanging="720"/>
      </w:pPr>
      <w:r w:rsidRPr="008A75BA">
        <w:t>(e)</w:t>
      </w:r>
      <w:r w:rsidRPr="008A75BA">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3B24D37E" w14:textId="77777777" w:rsidR="0083283E" w:rsidRPr="008A75BA" w:rsidRDefault="0083283E" w:rsidP="0083283E">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0ED251E8" w14:textId="77777777" w:rsidR="0083283E" w:rsidRPr="008A75BA" w:rsidRDefault="0083283E" w:rsidP="0083283E">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359CEF8C" w14:textId="77777777" w:rsidR="0083283E" w:rsidRPr="008A75BA" w:rsidRDefault="0083283E" w:rsidP="0083283E">
      <w:pPr>
        <w:spacing w:after="240"/>
        <w:ind w:left="1440" w:hanging="720"/>
      </w:pPr>
      <w:r w:rsidRPr="008A75BA">
        <w:t>(a)</w:t>
      </w:r>
      <w:r w:rsidRPr="008A75BA">
        <w:tab/>
        <w:t xml:space="preserve">DAM Energy Bids; </w:t>
      </w:r>
    </w:p>
    <w:p w14:paraId="609EA586" w14:textId="77777777" w:rsidR="0083283E" w:rsidRPr="008A75BA" w:rsidRDefault="0083283E" w:rsidP="0083283E">
      <w:pPr>
        <w:spacing w:after="240"/>
        <w:ind w:left="1440" w:hanging="720"/>
      </w:pPr>
      <w:r w:rsidRPr="008A75BA">
        <w:t>(b)</w:t>
      </w:r>
      <w:r w:rsidRPr="008A75BA">
        <w:tab/>
        <w:t>DAM Energy Only Offers;</w:t>
      </w:r>
    </w:p>
    <w:p w14:paraId="4140F373" w14:textId="77777777" w:rsidR="0083283E" w:rsidRPr="008A75BA" w:rsidRDefault="0083283E" w:rsidP="0083283E">
      <w:pPr>
        <w:spacing w:after="240"/>
        <w:ind w:left="1440" w:hanging="720"/>
      </w:pPr>
      <w:r w:rsidRPr="008A75BA">
        <w:t>(c)</w:t>
      </w:r>
      <w:r w:rsidRPr="008A75BA">
        <w:tab/>
        <w:t>PTP Obligation Bids;</w:t>
      </w:r>
    </w:p>
    <w:p w14:paraId="73C86096" w14:textId="77777777" w:rsidR="0083283E" w:rsidRPr="008A75BA" w:rsidRDefault="0083283E" w:rsidP="0083283E">
      <w:pPr>
        <w:spacing w:after="240"/>
        <w:ind w:left="1440" w:hanging="720"/>
      </w:pPr>
      <w:r w:rsidRPr="008A75BA">
        <w:t>(d)</w:t>
      </w:r>
      <w:r w:rsidRPr="008A75BA">
        <w:tab/>
        <w:t>Three-Part Supply Offers; and</w:t>
      </w:r>
    </w:p>
    <w:p w14:paraId="692E4437" w14:textId="77777777" w:rsidR="0083283E" w:rsidRPr="008A75BA" w:rsidRDefault="0083283E" w:rsidP="0083283E">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283E" w:rsidRPr="008A75BA" w14:paraId="4DA7133B" w14:textId="77777777" w:rsidTr="00F66C8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EFBD736" w14:textId="77777777" w:rsidR="0083283E" w:rsidRPr="008A75BA" w:rsidRDefault="0083283E" w:rsidP="00F66C8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E7BF54F" w14:textId="77777777" w:rsidR="0083283E" w:rsidRPr="008A75BA" w:rsidRDefault="0083283E" w:rsidP="00F66C87">
            <w:pPr>
              <w:spacing w:after="240"/>
              <w:ind w:left="1440" w:hanging="720"/>
              <w:rPr>
                <w:iCs/>
              </w:rPr>
            </w:pPr>
            <w:r w:rsidRPr="008A75BA">
              <w:rPr>
                <w:iCs/>
              </w:rPr>
              <w:t>(e)</w:t>
            </w:r>
            <w:r w:rsidRPr="008A75BA">
              <w:rPr>
                <w:iCs/>
              </w:rPr>
              <w:tab/>
              <w:t>Ancillary Services related to Self-Arranged Ancillary Service Quantities;</w:t>
            </w:r>
          </w:p>
          <w:p w14:paraId="447E7E23" w14:textId="77777777" w:rsidR="0083283E" w:rsidRPr="008A75BA" w:rsidRDefault="0083283E" w:rsidP="00F66C87">
            <w:pPr>
              <w:spacing w:after="240"/>
              <w:ind w:left="1440" w:hanging="720"/>
              <w:rPr>
                <w:iCs/>
              </w:rPr>
            </w:pPr>
            <w:r w:rsidRPr="008A75BA">
              <w:rPr>
                <w:iCs/>
              </w:rPr>
              <w:lastRenderedPageBreak/>
              <w:t>(f)</w:t>
            </w:r>
            <w:r w:rsidRPr="008A75BA">
              <w:rPr>
                <w:iCs/>
              </w:rPr>
              <w:tab/>
              <w:t>Ancillary Service Only Offers;</w:t>
            </w:r>
          </w:p>
          <w:p w14:paraId="43B9E586" w14:textId="77777777" w:rsidR="0083283E" w:rsidRPr="008A75BA" w:rsidRDefault="0083283E" w:rsidP="00F66C87">
            <w:pPr>
              <w:spacing w:after="240"/>
              <w:ind w:left="1440" w:hanging="720"/>
              <w:rPr>
                <w:iCs/>
              </w:rPr>
            </w:pPr>
            <w:r w:rsidRPr="008A75BA">
              <w:rPr>
                <w:iCs/>
              </w:rPr>
              <w:t xml:space="preserve">(g) </w:t>
            </w:r>
            <w:r w:rsidRPr="008A75BA">
              <w:rPr>
                <w:iCs/>
              </w:rPr>
              <w:tab/>
              <w:t>Energy Bid/Offer Curves.</w:t>
            </w:r>
          </w:p>
        </w:tc>
      </w:tr>
    </w:tbl>
    <w:p w14:paraId="1D999833" w14:textId="77777777" w:rsidR="0083283E" w:rsidRPr="008A75BA" w:rsidRDefault="0083283E" w:rsidP="0083283E">
      <w:pPr>
        <w:spacing w:before="240" w:after="240"/>
        <w:ind w:left="720" w:hanging="720"/>
      </w:pPr>
      <w:r w:rsidRPr="008A75BA">
        <w:lastRenderedPageBreak/>
        <w:t>(10)     The parameters in this Section are defined as follows:</w:t>
      </w:r>
    </w:p>
    <w:p w14:paraId="2870A73C" w14:textId="77777777" w:rsidR="0083283E" w:rsidRPr="008A75BA" w:rsidRDefault="0083283E" w:rsidP="0083283E">
      <w:pPr>
        <w:numPr>
          <w:ilvl w:val="0"/>
          <w:numId w:val="21"/>
        </w:numPr>
        <w:spacing w:after="240"/>
        <w:ind w:left="1440" w:hanging="720"/>
      </w:pPr>
      <w:r w:rsidRPr="008A75BA">
        <w:t>The default values of the parameters are:</w:t>
      </w:r>
    </w:p>
    <w:p w14:paraId="04CC5FF3" w14:textId="77777777" w:rsidR="0083283E" w:rsidRPr="008A75BA" w:rsidRDefault="0083283E" w:rsidP="0083283E"/>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3283E" w:rsidRPr="008A75BA" w14:paraId="44D506ED" w14:textId="77777777" w:rsidTr="00F66C8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2F8994C4" w14:textId="77777777" w:rsidR="0083283E" w:rsidRPr="008A75BA" w:rsidRDefault="0083283E" w:rsidP="00F66C8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C1CF27A" w14:textId="77777777" w:rsidR="0083283E" w:rsidRPr="008A75BA" w:rsidRDefault="0083283E" w:rsidP="00F66C8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0D8F12E8" w14:textId="77777777" w:rsidR="0083283E" w:rsidRPr="008A75BA" w:rsidRDefault="0083283E" w:rsidP="00F66C87">
            <w:pPr>
              <w:spacing w:after="240"/>
              <w:rPr>
                <w:b/>
                <w:iCs/>
                <w:sz w:val="20"/>
                <w:szCs w:val="20"/>
              </w:rPr>
            </w:pPr>
            <w:r w:rsidRPr="008A75BA">
              <w:rPr>
                <w:b/>
                <w:iCs/>
                <w:sz w:val="20"/>
                <w:szCs w:val="20"/>
              </w:rPr>
              <w:t>Current Value*</w:t>
            </w:r>
          </w:p>
        </w:tc>
      </w:tr>
      <w:tr w:rsidR="0083283E" w:rsidRPr="008A75BA" w14:paraId="1889D89E"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B77983A" w14:textId="77777777" w:rsidR="0083283E" w:rsidRPr="008A75BA" w:rsidRDefault="0083283E" w:rsidP="00F66C8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7617B2A6"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2D7262" w14:textId="77777777" w:rsidR="0083283E" w:rsidRPr="008A75BA" w:rsidRDefault="0083283E" w:rsidP="00F66C87">
            <w:pPr>
              <w:spacing w:after="60"/>
              <w:rPr>
                <w:iCs/>
                <w:sz w:val="20"/>
                <w:szCs w:val="20"/>
              </w:rPr>
            </w:pPr>
            <w:r w:rsidRPr="008A75BA">
              <w:rPr>
                <w:iCs/>
                <w:sz w:val="20"/>
                <w:szCs w:val="20"/>
              </w:rPr>
              <w:t>85</w:t>
            </w:r>
          </w:p>
        </w:tc>
      </w:tr>
      <w:tr w:rsidR="0083283E" w:rsidRPr="008A75BA" w14:paraId="239C36B9"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7F605" w14:textId="77777777" w:rsidR="0083283E" w:rsidRPr="008A75BA" w:rsidRDefault="0083283E" w:rsidP="00F66C8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12B608BE"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C7A1C4A" w14:textId="77777777" w:rsidR="0083283E" w:rsidRPr="008A75BA" w:rsidRDefault="0083283E" w:rsidP="00F66C87">
            <w:pPr>
              <w:spacing w:after="60"/>
              <w:rPr>
                <w:iCs/>
                <w:sz w:val="20"/>
                <w:szCs w:val="20"/>
              </w:rPr>
            </w:pPr>
            <w:r w:rsidRPr="008A75BA">
              <w:rPr>
                <w:iCs/>
                <w:sz w:val="20"/>
                <w:szCs w:val="20"/>
              </w:rPr>
              <w:t>95</w:t>
            </w:r>
          </w:p>
        </w:tc>
      </w:tr>
      <w:tr w:rsidR="0083283E" w:rsidRPr="008A75BA" w14:paraId="5092BE2E"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AEC2A27" w14:textId="77777777" w:rsidR="0083283E" w:rsidRPr="008A75BA" w:rsidRDefault="0083283E" w:rsidP="00F66C8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1119F6EF"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C22DD5B"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0AD0C278"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896C78D" w14:textId="77777777" w:rsidR="0083283E" w:rsidRPr="008A75BA" w:rsidRDefault="0083283E" w:rsidP="00F66C8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3B7221B9"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4848436" w14:textId="77777777" w:rsidR="0083283E" w:rsidRPr="008A75BA" w:rsidRDefault="0083283E" w:rsidP="00F66C87">
            <w:pPr>
              <w:spacing w:after="60"/>
              <w:rPr>
                <w:iCs/>
                <w:sz w:val="20"/>
                <w:szCs w:val="20"/>
              </w:rPr>
            </w:pPr>
            <w:r w:rsidRPr="008A75BA">
              <w:rPr>
                <w:iCs/>
                <w:sz w:val="20"/>
                <w:szCs w:val="20"/>
              </w:rPr>
              <w:t>45</w:t>
            </w:r>
          </w:p>
        </w:tc>
      </w:tr>
      <w:tr w:rsidR="0083283E" w:rsidRPr="008A75BA" w14:paraId="4AE8D4E5"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5C12793" w14:textId="77777777" w:rsidR="0083283E" w:rsidRPr="008A75BA" w:rsidRDefault="0083283E" w:rsidP="00F66C8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E17EBCC"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6BDD031" w14:textId="77777777" w:rsidR="0083283E" w:rsidRPr="008A75BA" w:rsidRDefault="0083283E" w:rsidP="00F66C87">
            <w:pPr>
              <w:spacing w:after="60"/>
              <w:rPr>
                <w:iCs/>
                <w:sz w:val="20"/>
                <w:szCs w:val="20"/>
              </w:rPr>
            </w:pPr>
            <w:r w:rsidRPr="008A75BA">
              <w:rPr>
                <w:iCs/>
                <w:sz w:val="20"/>
                <w:szCs w:val="20"/>
              </w:rPr>
              <w:t>90</w:t>
            </w:r>
          </w:p>
        </w:tc>
      </w:tr>
      <w:tr w:rsidR="0083283E" w:rsidRPr="008A75BA" w14:paraId="7C3B976B"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613C4103" w14:textId="77777777" w:rsidR="0083283E" w:rsidRPr="008A75BA" w:rsidRDefault="0083283E" w:rsidP="00F66C8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5F96F88A"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DC9A7EA" w14:textId="77777777" w:rsidR="0083283E" w:rsidRPr="008A75BA" w:rsidRDefault="0083283E" w:rsidP="00F66C87">
            <w:pPr>
              <w:spacing w:after="60"/>
              <w:rPr>
                <w:iCs/>
                <w:sz w:val="20"/>
                <w:szCs w:val="20"/>
              </w:rPr>
            </w:pPr>
            <w:r w:rsidRPr="008A75BA">
              <w:rPr>
                <w:iCs/>
                <w:sz w:val="20"/>
                <w:szCs w:val="20"/>
              </w:rPr>
              <w:t>0</w:t>
            </w:r>
          </w:p>
        </w:tc>
      </w:tr>
      <w:tr w:rsidR="0083283E" w:rsidRPr="008A75BA" w14:paraId="7F5C08A5" w14:textId="77777777" w:rsidTr="00F66C87">
        <w:trPr>
          <w:trHeight w:val="519"/>
          <w:ins w:id="307"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152CD4CA" w14:textId="77777777" w:rsidR="0083283E" w:rsidRDefault="0083283E" w:rsidP="00F66C87">
            <w:pPr>
              <w:spacing w:after="60"/>
              <w:rPr>
                <w:ins w:id="308" w:author="ERCOT 041224" w:date="2024-04-09T16:49:00Z"/>
                <w:i/>
                <w:iCs/>
                <w:sz w:val="20"/>
                <w:szCs w:val="20"/>
              </w:rPr>
            </w:pPr>
            <w:ins w:id="309"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73EC1907" w14:textId="77777777" w:rsidR="0083283E" w:rsidRDefault="0083283E" w:rsidP="00F66C87">
            <w:pPr>
              <w:spacing w:after="60"/>
              <w:rPr>
                <w:ins w:id="310" w:author="ERCOT 041224" w:date="2024-04-09T16:49:00Z"/>
                <w:iCs/>
                <w:sz w:val="20"/>
                <w:szCs w:val="20"/>
              </w:rPr>
            </w:pPr>
            <w:ins w:id="311"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438924F8" w14:textId="77777777" w:rsidR="0083283E" w:rsidRDefault="0083283E" w:rsidP="00F66C87">
            <w:pPr>
              <w:spacing w:after="60"/>
              <w:rPr>
                <w:ins w:id="312" w:author="ERCOT 041224" w:date="2024-04-09T16:49:00Z"/>
                <w:iCs/>
                <w:sz w:val="20"/>
                <w:szCs w:val="20"/>
              </w:rPr>
            </w:pPr>
            <w:ins w:id="313" w:author="ERCOT 041224" w:date="2024-04-09T16:49:00Z">
              <w:r>
                <w:rPr>
                  <w:iCs/>
                  <w:sz w:val="20"/>
                  <w:szCs w:val="20"/>
                </w:rPr>
                <w:t>0</w:t>
              </w:r>
            </w:ins>
          </w:p>
        </w:tc>
      </w:tr>
      <w:tr w:rsidR="0083283E" w:rsidRPr="008A75BA" w14:paraId="19E6367A"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8C497E2" w14:textId="77777777" w:rsidR="0083283E" w:rsidRPr="008A75BA" w:rsidRDefault="0083283E" w:rsidP="00F66C8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790368FA" w14:textId="77777777" w:rsidR="0083283E" w:rsidRPr="008A75BA" w:rsidRDefault="0083283E" w:rsidP="00F66C8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12DF41A6" w14:textId="77777777" w:rsidR="0083283E" w:rsidRPr="008A75BA" w:rsidRDefault="0083283E" w:rsidP="00F66C87">
            <w:pPr>
              <w:spacing w:after="60"/>
              <w:rPr>
                <w:iCs/>
                <w:sz w:val="20"/>
                <w:szCs w:val="20"/>
              </w:rPr>
            </w:pPr>
            <w:r w:rsidRPr="008A75BA">
              <w:rPr>
                <w:iCs/>
                <w:sz w:val="20"/>
                <w:szCs w:val="20"/>
              </w:rPr>
              <w:t>1</w:t>
            </w:r>
          </w:p>
        </w:tc>
      </w:tr>
      <w:tr w:rsidR="0083283E" w:rsidRPr="008A75BA" w14:paraId="17A28A07"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C4B080" w14:textId="77777777" w:rsidR="0083283E" w:rsidRPr="008A75BA" w:rsidRDefault="0083283E" w:rsidP="00F66C8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27B3F199"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D483EEB" w14:textId="77777777" w:rsidR="0083283E" w:rsidRPr="008A75BA" w:rsidRDefault="0083283E" w:rsidP="00F66C87">
            <w:pPr>
              <w:spacing w:after="60"/>
              <w:rPr>
                <w:iCs/>
                <w:sz w:val="20"/>
                <w:szCs w:val="20"/>
              </w:rPr>
            </w:pPr>
            <w:r w:rsidRPr="008A75BA">
              <w:rPr>
                <w:iCs/>
                <w:sz w:val="20"/>
                <w:szCs w:val="20"/>
              </w:rPr>
              <w:t>45</w:t>
            </w:r>
          </w:p>
        </w:tc>
      </w:tr>
      <w:tr w:rsidR="0083283E" w:rsidRPr="008A75BA" w14:paraId="5A146AD7"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95DB0D" w14:textId="77777777" w:rsidR="0083283E" w:rsidRPr="008A75BA" w:rsidRDefault="0083283E" w:rsidP="00F66C8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7D015783"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7873BF8"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56C970F7"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C539A76" w14:textId="77777777" w:rsidR="0083283E" w:rsidRPr="008A75BA" w:rsidRDefault="0083283E" w:rsidP="00F66C8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0E599157"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D295C5F" w14:textId="77777777" w:rsidR="0083283E" w:rsidRPr="008A75BA" w:rsidRDefault="0083283E" w:rsidP="00F66C87">
            <w:pPr>
              <w:spacing w:after="60"/>
              <w:rPr>
                <w:iCs/>
                <w:sz w:val="20"/>
                <w:szCs w:val="20"/>
              </w:rPr>
            </w:pPr>
            <w:r w:rsidRPr="008A75BA">
              <w:rPr>
                <w:iCs/>
                <w:sz w:val="20"/>
                <w:szCs w:val="20"/>
              </w:rPr>
              <w:t>90</w:t>
            </w:r>
          </w:p>
        </w:tc>
      </w:tr>
      <w:tr w:rsidR="0083283E" w:rsidRPr="008A75BA" w14:paraId="74C6C291"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8FFA660" w14:textId="77777777" w:rsidR="0083283E" w:rsidRPr="008A75BA" w:rsidRDefault="0083283E" w:rsidP="00F66C8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529E60E7" w14:textId="77777777" w:rsidR="0083283E" w:rsidRPr="008A75BA" w:rsidRDefault="0083283E" w:rsidP="00F66C8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20F86852" w14:textId="77777777" w:rsidR="0083283E" w:rsidRPr="008A75BA" w:rsidRDefault="0083283E" w:rsidP="00F66C87">
            <w:pPr>
              <w:spacing w:after="60"/>
              <w:rPr>
                <w:iCs/>
                <w:sz w:val="20"/>
                <w:szCs w:val="20"/>
              </w:rPr>
            </w:pPr>
            <w:r w:rsidRPr="008A75BA">
              <w:rPr>
                <w:iCs/>
                <w:sz w:val="20"/>
                <w:szCs w:val="20"/>
              </w:rPr>
              <w:t>90</w:t>
            </w:r>
          </w:p>
        </w:tc>
      </w:tr>
      <w:tr w:rsidR="0083283E" w:rsidRPr="008A75BA" w14:paraId="086841B7"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8231809" w14:textId="77777777" w:rsidR="0083283E" w:rsidRPr="008A75BA" w:rsidRDefault="0083283E" w:rsidP="00F66C8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455DBF5A"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82AE5F"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7E2E350F" w14:textId="77777777" w:rsidTr="00F66C8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22ADBCBC" w14:textId="77777777" w:rsidR="0083283E" w:rsidRPr="008A75BA" w:rsidRDefault="0083283E" w:rsidP="00F66C8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DB68C91" w14:textId="77777777" w:rsidR="0083283E" w:rsidRPr="008A75BA" w:rsidRDefault="0083283E" w:rsidP="0083283E">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3283E" w:rsidRPr="008A75BA" w14:paraId="34FAABDB" w14:textId="77777777" w:rsidTr="00F66C8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6F3B63ED" w14:textId="77777777" w:rsidR="0083283E" w:rsidRPr="008A75BA" w:rsidRDefault="0083283E" w:rsidP="00F66C87">
            <w:pPr>
              <w:spacing w:after="240"/>
              <w:rPr>
                <w:b/>
                <w:iCs/>
                <w:sz w:val="20"/>
                <w:szCs w:val="20"/>
              </w:rPr>
            </w:pPr>
            <w:r w:rsidRPr="008A75BA">
              <w:rPr>
                <w:sz w:val="20"/>
                <w:szCs w:val="20"/>
              </w:rPr>
              <w:lastRenderedPageBreak/>
              <w:t>Parameter</w:t>
            </w:r>
          </w:p>
        </w:tc>
        <w:tc>
          <w:tcPr>
            <w:tcW w:w="1016" w:type="dxa"/>
            <w:tcBorders>
              <w:top w:val="single" w:sz="4" w:space="0" w:color="auto"/>
              <w:left w:val="single" w:sz="4" w:space="0" w:color="auto"/>
              <w:bottom w:val="single" w:sz="4" w:space="0" w:color="auto"/>
              <w:right w:val="single" w:sz="4" w:space="0" w:color="auto"/>
            </w:tcBorders>
            <w:hideMark/>
          </w:tcPr>
          <w:p w14:paraId="54755F5A" w14:textId="77777777" w:rsidR="0083283E" w:rsidRPr="008A75BA" w:rsidRDefault="0083283E" w:rsidP="00F66C8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35D7DB09" w14:textId="77777777" w:rsidR="0083283E" w:rsidRPr="008A75BA" w:rsidRDefault="0083283E" w:rsidP="00F66C87">
            <w:pPr>
              <w:spacing w:after="240"/>
              <w:rPr>
                <w:b/>
                <w:iCs/>
                <w:sz w:val="20"/>
                <w:szCs w:val="20"/>
              </w:rPr>
            </w:pPr>
            <w:r w:rsidRPr="008A75BA">
              <w:rPr>
                <w:b/>
                <w:iCs/>
                <w:sz w:val="20"/>
                <w:szCs w:val="20"/>
              </w:rPr>
              <w:t>Current Value</w:t>
            </w:r>
          </w:p>
        </w:tc>
      </w:tr>
      <w:tr w:rsidR="0083283E" w:rsidRPr="008A75BA" w14:paraId="060C2F0B"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F9FC442" w14:textId="77777777" w:rsidR="0083283E" w:rsidRPr="008A75BA" w:rsidRDefault="0083283E" w:rsidP="00F66C8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7F38C754"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043D9ED" w14:textId="77777777" w:rsidR="0083283E" w:rsidRPr="008A75BA" w:rsidRDefault="0083283E" w:rsidP="00F66C87">
            <w:pPr>
              <w:spacing w:after="60"/>
              <w:rPr>
                <w:iCs/>
                <w:sz w:val="20"/>
                <w:szCs w:val="20"/>
              </w:rPr>
            </w:pPr>
            <w:r w:rsidRPr="008A75BA">
              <w:rPr>
                <w:iCs/>
                <w:sz w:val="20"/>
                <w:szCs w:val="20"/>
              </w:rPr>
              <w:t>85</w:t>
            </w:r>
          </w:p>
        </w:tc>
      </w:tr>
      <w:tr w:rsidR="0083283E" w:rsidRPr="008A75BA" w14:paraId="761CB572"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C757996" w14:textId="77777777" w:rsidR="0083283E" w:rsidRPr="008A75BA" w:rsidRDefault="0083283E" w:rsidP="00F66C8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61C638FF"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C856FBF" w14:textId="77777777" w:rsidR="0083283E" w:rsidRPr="008A75BA" w:rsidRDefault="0083283E" w:rsidP="00F66C87">
            <w:pPr>
              <w:spacing w:after="60"/>
              <w:rPr>
                <w:iCs/>
                <w:sz w:val="20"/>
                <w:szCs w:val="20"/>
              </w:rPr>
            </w:pPr>
            <w:r w:rsidRPr="008A75BA">
              <w:rPr>
                <w:iCs/>
                <w:sz w:val="20"/>
                <w:szCs w:val="20"/>
              </w:rPr>
              <w:t>75</w:t>
            </w:r>
          </w:p>
        </w:tc>
      </w:tr>
      <w:tr w:rsidR="0083283E" w:rsidRPr="008A75BA" w14:paraId="35CF73A8"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669C60F" w14:textId="77777777" w:rsidR="0083283E" w:rsidRPr="008A75BA" w:rsidRDefault="0083283E" w:rsidP="00F66C8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62DFF9CD"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57F0AD5"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107DA28B"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294CB8B" w14:textId="77777777" w:rsidR="0083283E" w:rsidRPr="008A75BA" w:rsidRDefault="0083283E" w:rsidP="00F66C8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515199B1"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282016E" w14:textId="77777777" w:rsidR="0083283E" w:rsidRPr="008A75BA" w:rsidRDefault="0083283E" w:rsidP="00F66C87">
            <w:pPr>
              <w:spacing w:after="60"/>
              <w:rPr>
                <w:iCs/>
                <w:sz w:val="20"/>
                <w:szCs w:val="20"/>
              </w:rPr>
            </w:pPr>
            <w:r w:rsidRPr="008A75BA">
              <w:rPr>
                <w:iCs/>
                <w:sz w:val="20"/>
                <w:szCs w:val="20"/>
              </w:rPr>
              <w:t>45</w:t>
            </w:r>
          </w:p>
        </w:tc>
      </w:tr>
      <w:tr w:rsidR="0083283E" w:rsidRPr="008A75BA" w14:paraId="03AD33FE"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ED17035" w14:textId="77777777" w:rsidR="0083283E" w:rsidRPr="008A75BA" w:rsidRDefault="0083283E" w:rsidP="00F66C8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03CA8690"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98E59B" w14:textId="77777777" w:rsidR="0083283E" w:rsidRPr="008A75BA" w:rsidRDefault="0083283E" w:rsidP="00F66C87">
            <w:pPr>
              <w:spacing w:after="60"/>
              <w:rPr>
                <w:iCs/>
                <w:sz w:val="20"/>
                <w:szCs w:val="20"/>
              </w:rPr>
            </w:pPr>
            <w:r w:rsidRPr="008A75BA">
              <w:rPr>
                <w:iCs/>
                <w:sz w:val="20"/>
                <w:szCs w:val="20"/>
              </w:rPr>
              <w:t>90</w:t>
            </w:r>
          </w:p>
        </w:tc>
      </w:tr>
      <w:tr w:rsidR="0083283E" w:rsidRPr="008A75BA" w14:paraId="317B6539"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B05218" w14:textId="77777777" w:rsidR="0083283E" w:rsidRPr="008A75BA" w:rsidRDefault="0083283E" w:rsidP="00F66C8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554A2CBF"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9A386E9" w14:textId="77777777" w:rsidR="0083283E" w:rsidRPr="008A75BA" w:rsidRDefault="0083283E" w:rsidP="00F66C87">
            <w:pPr>
              <w:spacing w:after="60"/>
              <w:rPr>
                <w:iCs/>
                <w:sz w:val="20"/>
                <w:szCs w:val="20"/>
              </w:rPr>
            </w:pPr>
            <w:r w:rsidRPr="008A75BA">
              <w:rPr>
                <w:iCs/>
                <w:sz w:val="20"/>
                <w:szCs w:val="20"/>
              </w:rPr>
              <w:t>25</w:t>
            </w:r>
          </w:p>
        </w:tc>
      </w:tr>
      <w:tr w:rsidR="0083283E" w:rsidRPr="008A75BA" w14:paraId="4977C1B2"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65E7079B" w14:textId="77777777" w:rsidR="0083283E" w:rsidRPr="008A75BA" w:rsidRDefault="0083283E" w:rsidP="00F66C8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6B1BC595" w14:textId="77777777" w:rsidR="0083283E" w:rsidRPr="008A75BA" w:rsidRDefault="0083283E" w:rsidP="00F66C8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2377E422" w14:textId="77777777" w:rsidR="0083283E" w:rsidRPr="008A75BA" w:rsidRDefault="0083283E" w:rsidP="00F66C87">
            <w:pPr>
              <w:spacing w:after="60"/>
              <w:rPr>
                <w:iCs/>
                <w:sz w:val="20"/>
                <w:szCs w:val="20"/>
              </w:rPr>
            </w:pPr>
            <w:r w:rsidRPr="008A75BA">
              <w:rPr>
                <w:iCs/>
                <w:sz w:val="20"/>
                <w:szCs w:val="20"/>
              </w:rPr>
              <w:t>1</w:t>
            </w:r>
          </w:p>
        </w:tc>
      </w:tr>
      <w:tr w:rsidR="0083283E" w:rsidRPr="008A75BA" w14:paraId="34C85990"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4E9F3C" w14:textId="77777777" w:rsidR="0083283E" w:rsidRPr="008A75BA" w:rsidRDefault="0083283E" w:rsidP="00F66C8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6D3F84E7"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DA9664" w14:textId="77777777" w:rsidR="0083283E" w:rsidRPr="008A75BA" w:rsidRDefault="0083283E" w:rsidP="00F66C87">
            <w:pPr>
              <w:spacing w:after="60"/>
              <w:rPr>
                <w:iCs/>
                <w:sz w:val="20"/>
                <w:szCs w:val="20"/>
              </w:rPr>
            </w:pPr>
            <w:r w:rsidRPr="008A75BA">
              <w:rPr>
                <w:iCs/>
                <w:sz w:val="20"/>
                <w:szCs w:val="20"/>
              </w:rPr>
              <w:t>45</w:t>
            </w:r>
          </w:p>
        </w:tc>
      </w:tr>
      <w:tr w:rsidR="0083283E" w:rsidRPr="008A75BA" w14:paraId="51DAE55F"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0520BDFC" w14:textId="77777777" w:rsidR="0083283E" w:rsidRPr="008A75BA" w:rsidRDefault="0083283E" w:rsidP="00F66C8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542529C3"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0C0070A"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791F9CE8"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59E4613" w14:textId="77777777" w:rsidR="0083283E" w:rsidRPr="008A75BA" w:rsidRDefault="0083283E" w:rsidP="00F66C8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33F33B91"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1540FC66" w14:textId="77777777" w:rsidR="0083283E" w:rsidRPr="008A75BA" w:rsidRDefault="0083283E" w:rsidP="00F66C87">
            <w:pPr>
              <w:spacing w:after="60"/>
              <w:rPr>
                <w:iCs/>
                <w:sz w:val="20"/>
                <w:szCs w:val="20"/>
              </w:rPr>
            </w:pPr>
            <w:r w:rsidRPr="008A75BA">
              <w:rPr>
                <w:iCs/>
                <w:sz w:val="20"/>
                <w:szCs w:val="20"/>
              </w:rPr>
              <w:t>90</w:t>
            </w:r>
          </w:p>
        </w:tc>
      </w:tr>
      <w:tr w:rsidR="0083283E" w:rsidRPr="008A75BA" w14:paraId="2F7325E1" w14:textId="77777777" w:rsidTr="00F66C8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CD377E7" w14:textId="77777777" w:rsidR="0083283E" w:rsidRPr="008A75BA" w:rsidRDefault="0083283E" w:rsidP="00F66C8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67ABAA10" w14:textId="77777777" w:rsidR="0083283E" w:rsidRPr="008A75BA" w:rsidRDefault="0083283E" w:rsidP="00F66C8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A81D27" w14:textId="77777777" w:rsidR="0083283E" w:rsidRPr="008A75BA" w:rsidRDefault="0083283E" w:rsidP="00F66C87">
            <w:pPr>
              <w:spacing w:after="60"/>
              <w:rPr>
                <w:iCs/>
                <w:sz w:val="20"/>
                <w:szCs w:val="20"/>
              </w:rPr>
            </w:pPr>
            <w:r w:rsidRPr="008A75BA">
              <w:rPr>
                <w:iCs/>
                <w:sz w:val="20"/>
                <w:szCs w:val="20"/>
              </w:rPr>
              <w:t>50</w:t>
            </w:r>
          </w:p>
        </w:tc>
      </w:tr>
      <w:tr w:rsidR="0083283E" w:rsidRPr="008A75BA" w14:paraId="40CBB647" w14:textId="77777777" w:rsidTr="00F66C8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6F80F1DE" w14:textId="77777777" w:rsidR="0083283E" w:rsidRPr="008A75BA" w:rsidRDefault="0083283E" w:rsidP="00F66C8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21C9988" w14:textId="77777777" w:rsidR="0083283E" w:rsidRPr="00C40F1B" w:rsidRDefault="0083283E" w:rsidP="0083283E">
      <w:pPr>
        <w:pStyle w:val="BodyText"/>
      </w:pPr>
    </w:p>
    <w:p w14:paraId="3A03D27F" w14:textId="77777777" w:rsidR="0083283E" w:rsidRPr="0083283E" w:rsidRDefault="0083283E" w:rsidP="0083283E">
      <w:pPr>
        <w:pStyle w:val="BodyText"/>
      </w:pPr>
    </w:p>
    <w:sectPr w:rsidR="0083283E" w:rsidRPr="0083283E">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2C063583"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D261F1A"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83283E">
      <w:rPr>
        <w:rFonts w:ascii="Arial" w:hAnsi="Arial" w:cs="Arial"/>
        <w:sz w:val="18"/>
      </w:rPr>
      <w:t>9</w:t>
    </w:r>
    <w:r w:rsidR="00C52DA1">
      <w:rPr>
        <w:rFonts w:ascii="Arial" w:hAnsi="Arial" w:cs="Arial"/>
        <w:sz w:val="18"/>
      </w:rPr>
      <w:t xml:space="preserve"> </w:t>
    </w:r>
    <w:r w:rsidR="0009633E">
      <w:rPr>
        <w:rFonts w:ascii="Arial" w:hAnsi="Arial" w:cs="Arial"/>
        <w:sz w:val="18"/>
      </w:rPr>
      <w:t>TAC</w:t>
    </w:r>
    <w:r w:rsidR="00C52DA1">
      <w:rPr>
        <w:rFonts w:ascii="Arial" w:hAnsi="Arial" w:cs="Arial"/>
        <w:sz w:val="18"/>
      </w:rPr>
      <w:t xml:space="preserve"> Report</w:t>
    </w:r>
    <w:r w:rsidR="008844A6">
      <w:rPr>
        <w:rFonts w:ascii="Arial" w:hAnsi="Arial" w:cs="Arial"/>
        <w:sz w:val="18"/>
      </w:rPr>
      <w:t xml:space="preserve"> </w:t>
    </w:r>
    <w:r>
      <w:rPr>
        <w:rFonts w:ascii="Arial" w:hAnsi="Arial" w:cs="Arial"/>
        <w:sz w:val="18"/>
      </w:rPr>
      <w:t>0</w:t>
    </w:r>
    <w:r w:rsidR="0083283E">
      <w:rPr>
        <w:rFonts w:ascii="Arial" w:hAnsi="Arial" w:cs="Arial"/>
        <w:sz w:val="18"/>
      </w:rPr>
      <w:t>919</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2D495BA" w:rsidR="00D176CF" w:rsidRDefault="0009633E" w:rsidP="006E4597">
    <w:pPr>
      <w:pStyle w:val="Header"/>
      <w:jc w:val="center"/>
      <w:rPr>
        <w:sz w:val="32"/>
      </w:rPr>
    </w:pPr>
    <w:r>
      <w:rPr>
        <w:sz w:val="32"/>
      </w:rPr>
      <w:t>TAC</w:t>
    </w:r>
    <w:r w:rsidR="00C52DA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080124">
    <w15:presenceInfo w15:providerId="None" w15:userId="ERCOT 080124"/>
  </w15:person>
  <w15:person w15:author="ERCOT">
    <w15:presenceInfo w15:providerId="None" w15:userId="ERCOT"/>
  </w15:person>
  <w15:person w15:author="TAC 091924">
    <w15:presenceInfo w15:providerId="None" w15:userId="TAC 091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9633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25054"/>
    <w:rsid w:val="00226725"/>
    <w:rsid w:val="00237430"/>
    <w:rsid w:val="00246704"/>
    <w:rsid w:val="00262B4E"/>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674E9"/>
    <w:rsid w:val="003734C5"/>
    <w:rsid w:val="00384709"/>
    <w:rsid w:val="00386C35"/>
    <w:rsid w:val="00390B05"/>
    <w:rsid w:val="003A3D77"/>
    <w:rsid w:val="003B5AED"/>
    <w:rsid w:val="003C6B7B"/>
    <w:rsid w:val="003D66FB"/>
    <w:rsid w:val="004135BD"/>
    <w:rsid w:val="00416447"/>
    <w:rsid w:val="004302A4"/>
    <w:rsid w:val="004463BA"/>
    <w:rsid w:val="004620CB"/>
    <w:rsid w:val="004822D4"/>
    <w:rsid w:val="0049290B"/>
    <w:rsid w:val="004A4451"/>
    <w:rsid w:val="004B11D6"/>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A0784"/>
    <w:rsid w:val="006A697B"/>
    <w:rsid w:val="006B21FB"/>
    <w:rsid w:val="006B230B"/>
    <w:rsid w:val="006B4DDE"/>
    <w:rsid w:val="006E4597"/>
    <w:rsid w:val="006F2213"/>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283E"/>
    <w:rsid w:val="00837C73"/>
    <w:rsid w:val="00845778"/>
    <w:rsid w:val="0085680A"/>
    <w:rsid w:val="008844A6"/>
    <w:rsid w:val="00884AAA"/>
    <w:rsid w:val="00887E28"/>
    <w:rsid w:val="008A1F7A"/>
    <w:rsid w:val="008A2116"/>
    <w:rsid w:val="008A2D9A"/>
    <w:rsid w:val="008D5C3A"/>
    <w:rsid w:val="008E6DA2"/>
    <w:rsid w:val="00907B1E"/>
    <w:rsid w:val="009130A6"/>
    <w:rsid w:val="00936278"/>
    <w:rsid w:val="00943AFD"/>
    <w:rsid w:val="00963A51"/>
    <w:rsid w:val="00983B6E"/>
    <w:rsid w:val="009936F8"/>
    <w:rsid w:val="009A3772"/>
    <w:rsid w:val="009D05AA"/>
    <w:rsid w:val="009D17F0"/>
    <w:rsid w:val="009E02FB"/>
    <w:rsid w:val="009E11DB"/>
    <w:rsid w:val="00A21427"/>
    <w:rsid w:val="00A42796"/>
    <w:rsid w:val="00A5311D"/>
    <w:rsid w:val="00A55F05"/>
    <w:rsid w:val="00AB2B7B"/>
    <w:rsid w:val="00AC75FA"/>
    <w:rsid w:val="00AD3B58"/>
    <w:rsid w:val="00AF56C6"/>
    <w:rsid w:val="00AF7CB2"/>
    <w:rsid w:val="00B032E8"/>
    <w:rsid w:val="00B047BD"/>
    <w:rsid w:val="00B05D18"/>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0E30"/>
    <w:rsid w:val="00E26708"/>
    <w:rsid w:val="00E34958"/>
    <w:rsid w:val="00E37AB0"/>
    <w:rsid w:val="00E71C39"/>
    <w:rsid w:val="00E97BBF"/>
    <w:rsid w:val="00EA39A9"/>
    <w:rsid w:val="00EA56E6"/>
    <w:rsid w:val="00EA694D"/>
    <w:rsid w:val="00EC304B"/>
    <w:rsid w:val="00EC335F"/>
    <w:rsid w:val="00EC48FB"/>
    <w:rsid w:val="00EF232A"/>
    <w:rsid w:val="00F05A69"/>
    <w:rsid w:val="00F43FFD"/>
    <w:rsid w:val="00F44236"/>
    <w:rsid w:val="00F52517"/>
    <w:rsid w:val="00F965BA"/>
    <w:rsid w:val="00FA57B2"/>
    <w:rsid w:val="00FB509B"/>
    <w:rsid w:val="00FC3D4B"/>
    <w:rsid w:val="00FC6312"/>
    <w:rsid w:val="00FE36E3"/>
    <w:rsid w:val="00FE67D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urry.Holde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Katherine.Gross@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1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4866</Words>
  <Characters>26234</Characters>
  <Application>Microsoft Office Word</Application>
  <DocSecurity>0</DocSecurity>
  <Lines>218</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31038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Steel Mills 092424</cp:lastModifiedBy>
  <cp:revision>5</cp:revision>
  <cp:lastPrinted>2013-11-15T22:11:00Z</cp:lastPrinted>
  <dcterms:created xsi:type="dcterms:W3CDTF">2024-09-19T14:52:00Z</dcterms:created>
  <dcterms:modified xsi:type="dcterms:W3CDTF">2024-09-24T19:36:00Z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